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B78B3" w14:textId="77777777" w:rsidR="008361DD" w:rsidRDefault="001C7196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SUPLEMENT DO PROJEKTU BUDOWLANEGO</w:t>
      </w:r>
    </w:p>
    <w:p w14:paraId="16A227A6" w14:textId="77777777" w:rsidR="008361DD" w:rsidRDefault="008361DD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5D7BCC1" w14:textId="77777777" w:rsidR="008361DD" w:rsidRDefault="001C7196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BUDOWA UKŁADU DROGOWEGO W CIĄGU ULICY DZIAŁKOWCÓW WE WRZEŚNI WRAZ Z BUDOWĄ WIADUKTÓW KOLEJOWYCH -  TUNELI POD LINIAMI KOLEJOWYMI NR 281 I 808</w:t>
      </w:r>
    </w:p>
    <w:p w14:paraId="207133D2" w14:textId="77777777" w:rsidR="008361DD" w:rsidRDefault="008361DD">
      <w:pPr>
        <w:rPr>
          <w:rFonts w:ascii="Arial" w:hAnsi="Arial" w:cs="Arial"/>
          <w:b/>
          <w:bCs/>
          <w:sz w:val="28"/>
          <w:szCs w:val="28"/>
        </w:rPr>
      </w:pPr>
    </w:p>
    <w:p w14:paraId="31DDD4DC" w14:textId="77777777" w:rsidR="008361DD" w:rsidRDefault="008361DD">
      <w:pPr>
        <w:rPr>
          <w:rFonts w:ascii="Arial" w:hAnsi="Arial" w:cs="Arial"/>
          <w:b/>
          <w:bCs/>
          <w:sz w:val="28"/>
          <w:szCs w:val="28"/>
        </w:rPr>
      </w:pPr>
    </w:p>
    <w:p w14:paraId="5D42D104" w14:textId="77777777" w:rsidR="008361DD" w:rsidRPr="001A0F02" w:rsidRDefault="001C7196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TOM I - PROJEKT ZAGOSPODAROWANIA TERENU:</w:t>
      </w:r>
    </w:p>
    <w:p w14:paraId="675965AF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III CZĘŚĆ OPISOWA, pkt. 3.3.1. – dodaje się zapisy:</w:t>
      </w:r>
    </w:p>
    <w:p w14:paraId="6B9EE59B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W km 134,749 linii kolejowej nr 281 oraz w km 0,693 linii kolejowej nr 808 znajdują się przepusty kolejowe. Przepust w km 134,749 linii 281 podczas wykonywania prac, należy zabezpieczyć przed jego uszkodzeniem oraz zasypaniem. Przepust w km 0,693 linii 808 zostanie rozebrany w ramach wykonywania wykopu pod projektowany układ drogowy. Wody prowadzone ww. przepustami zostaną przechwycone przez projektowane studnie wpadowe i dalej poprzez system kanalizacji deszczowej odprowadzone do projektowanego odwodnienia pod wiaduktem (w ciągu projektowanej drogi).</w:t>
      </w:r>
    </w:p>
    <w:p w14:paraId="49DB4EE3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III CZĘŚĆ OPISOWA, pkt. 1 Przedmiot inwestycji i podstawa opracowania – dodaje się zapisy</w:t>
      </w:r>
    </w:p>
    <w:p w14:paraId="7D6E43BC" w14:textId="77777777" w:rsidR="002F0FD9" w:rsidRPr="001A0F02" w:rsidRDefault="002F0FD9" w:rsidP="002F0FD9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eastAsia="ar-SA"/>
        </w:rPr>
      </w:pPr>
    </w:p>
    <w:p w14:paraId="0A298B5F" w14:textId="77777777" w:rsidR="002F0FD9" w:rsidRPr="001A0F02" w:rsidRDefault="002F0FD9" w:rsidP="002F0FD9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r w:rsidRPr="001A0F02">
        <w:rPr>
          <w:sz w:val="21"/>
          <w:szCs w:val="21"/>
          <w:lang w:val="pl-PL"/>
        </w:rPr>
        <w:t>Ustawa z dnia 3 pa</w:t>
      </w:r>
      <w:r w:rsidRPr="001A0F02">
        <w:rPr>
          <w:rFonts w:hint="eastAsia"/>
          <w:sz w:val="21"/>
          <w:szCs w:val="21"/>
          <w:lang w:val="pl-PL"/>
        </w:rPr>
        <w:t>ź</w:t>
      </w:r>
      <w:r w:rsidRPr="001A0F02">
        <w:rPr>
          <w:sz w:val="21"/>
          <w:szCs w:val="21"/>
          <w:lang w:val="pl-PL"/>
        </w:rPr>
        <w:t xml:space="preserve">dziernika 2008 r. o udostępnianiu informacji o środowisku i jego ochronie, udziale społeczeństwa w ochronie środowiska oraz o ocenach oddziaływania na środowisko (Dz.U. 2021r., poz. 247 z </w:t>
      </w:r>
      <w:proofErr w:type="spellStart"/>
      <w:r w:rsidRPr="001A0F02">
        <w:rPr>
          <w:sz w:val="21"/>
          <w:szCs w:val="21"/>
          <w:lang w:val="pl-PL"/>
        </w:rPr>
        <w:t>pó</w:t>
      </w:r>
      <w:r w:rsidRPr="001A0F02">
        <w:rPr>
          <w:rFonts w:hint="eastAsia"/>
          <w:sz w:val="21"/>
          <w:szCs w:val="21"/>
          <w:lang w:val="pl-PL"/>
        </w:rPr>
        <w:t>ź</w:t>
      </w:r>
      <w:r w:rsidRPr="001A0F02">
        <w:rPr>
          <w:sz w:val="21"/>
          <w:szCs w:val="21"/>
          <w:lang w:val="pl-PL"/>
        </w:rPr>
        <w:t>n</w:t>
      </w:r>
      <w:proofErr w:type="spellEnd"/>
      <w:r w:rsidRPr="001A0F02">
        <w:rPr>
          <w:sz w:val="21"/>
          <w:szCs w:val="21"/>
          <w:lang w:val="pl-PL"/>
        </w:rPr>
        <w:t>. zm.),</w:t>
      </w:r>
    </w:p>
    <w:p w14:paraId="76D46997" w14:textId="77777777" w:rsidR="002F0FD9" w:rsidRPr="001A0F02" w:rsidRDefault="002F0FD9" w:rsidP="002F0FD9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r w:rsidRPr="001A0F02">
        <w:rPr>
          <w:sz w:val="21"/>
          <w:szCs w:val="21"/>
          <w:lang w:val="pl-PL"/>
        </w:rPr>
        <w:t xml:space="preserve">Ustawa Prawo ochrony środowiska z dnia 27 kwietnia 2001 r. (Dz.U. </w:t>
      </w:r>
      <w:r w:rsidR="00E14405" w:rsidRPr="001A0F02">
        <w:rPr>
          <w:sz w:val="21"/>
          <w:szCs w:val="21"/>
          <w:lang w:val="pl-PL"/>
        </w:rPr>
        <w:t xml:space="preserve">2001 </w:t>
      </w:r>
      <w:r w:rsidRPr="001A0F02">
        <w:rPr>
          <w:sz w:val="21"/>
          <w:szCs w:val="21"/>
          <w:lang w:val="pl-PL"/>
        </w:rPr>
        <w:t xml:space="preserve">Nr 62, poz. 627), </w:t>
      </w:r>
      <w:r w:rsidR="00E14405" w:rsidRPr="001A0F02">
        <w:rPr>
          <w:sz w:val="21"/>
          <w:szCs w:val="21"/>
          <w:lang w:val="pl-PL"/>
        </w:rPr>
        <w:t xml:space="preserve">(Dz.U. 2020r., poz. 1219 z </w:t>
      </w:r>
      <w:proofErr w:type="spellStart"/>
      <w:r w:rsidR="00E14405" w:rsidRPr="001A0F02">
        <w:rPr>
          <w:sz w:val="21"/>
          <w:szCs w:val="21"/>
          <w:lang w:val="pl-PL"/>
        </w:rPr>
        <w:t>pó</w:t>
      </w:r>
      <w:r w:rsidR="00E14405" w:rsidRPr="001A0F02">
        <w:rPr>
          <w:rFonts w:hint="eastAsia"/>
          <w:sz w:val="21"/>
          <w:szCs w:val="21"/>
          <w:lang w:val="pl-PL"/>
        </w:rPr>
        <w:t>ź</w:t>
      </w:r>
      <w:r w:rsidR="00E14405" w:rsidRPr="001A0F02">
        <w:rPr>
          <w:sz w:val="21"/>
          <w:szCs w:val="21"/>
          <w:lang w:val="pl-PL"/>
        </w:rPr>
        <w:t>n</w:t>
      </w:r>
      <w:proofErr w:type="spellEnd"/>
      <w:r w:rsidR="00E14405" w:rsidRPr="001A0F02">
        <w:rPr>
          <w:sz w:val="21"/>
          <w:szCs w:val="21"/>
          <w:lang w:val="pl-PL"/>
        </w:rPr>
        <w:t>. zm.),</w:t>
      </w:r>
    </w:p>
    <w:p w14:paraId="4DE3BAE5" w14:textId="77777777" w:rsidR="001C7196" w:rsidRPr="001A0F02" w:rsidRDefault="001C7196" w:rsidP="001C7196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r w:rsidRPr="001A0F02">
        <w:rPr>
          <w:sz w:val="21"/>
          <w:szCs w:val="21"/>
          <w:lang w:val="pl-PL"/>
        </w:rPr>
        <w:t xml:space="preserve">Rozporządzenie Ministra Infrastruktury i Rozwoju z dnia 30.10.2015 r. </w:t>
      </w:r>
      <w:r w:rsidRPr="001A0F02">
        <w:rPr>
          <w:sz w:val="21"/>
          <w:szCs w:val="21"/>
          <w:lang w:val="pl-PL"/>
        </w:rPr>
        <w:br/>
        <w:t>w sprawie warunków technicznych, jakim powinny odpowiadać skrzyżowania linii kolejowych oraz bocznic kolejowych z drogami i ich usy</w:t>
      </w:r>
      <w:r w:rsidR="00A15F4B" w:rsidRPr="001A0F02">
        <w:rPr>
          <w:sz w:val="21"/>
          <w:szCs w:val="21"/>
          <w:lang w:val="pl-PL"/>
        </w:rPr>
        <w:t xml:space="preserve">tuowanie (Dz.U. 2015, poz.1744) z </w:t>
      </w:r>
      <w:proofErr w:type="spellStart"/>
      <w:r w:rsidR="00A15F4B" w:rsidRPr="001A0F02">
        <w:rPr>
          <w:sz w:val="21"/>
          <w:szCs w:val="21"/>
          <w:lang w:val="pl-PL"/>
        </w:rPr>
        <w:t>późn</w:t>
      </w:r>
      <w:proofErr w:type="spellEnd"/>
      <w:r w:rsidR="00A15F4B" w:rsidRPr="001A0F02">
        <w:rPr>
          <w:sz w:val="21"/>
          <w:szCs w:val="21"/>
          <w:lang w:val="pl-PL"/>
        </w:rPr>
        <w:t>. zm.,</w:t>
      </w:r>
    </w:p>
    <w:p w14:paraId="3485B28B" w14:textId="77777777" w:rsidR="001C7196" w:rsidRPr="001A0F02" w:rsidRDefault="001C7196" w:rsidP="001C7196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r w:rsidRPr="001A0F02">
        <w:rPr>
          <w:sz w:val="21"/>
          <w:szCs w:val="21"/>
          <w:lang w:val="pl-PL"/>
        </w:rPr>
        <w:t xml:space="preserve">Rozporządzenie Ministra Transportu i Gospodarki Morskiej z dnia 10.09.1998 r. w sprawie warunków technicznych, jakim powinny odpowiadać budowle kolejowe i ich usytuowanie (Dz.U. nr 151, poz. 987) z </w:t>
      </w:r>
      <w:proofErr w:type="spellStart"/>
      <w:r w:rsidRPr="001A0F02">
        <w:rPr>
          <w:sz w:val="21"/>
          <w:szCs w:val="21"/>
          <w:lang w:val="pl-PL"/>
        </w:rPr>
        <w:t>późn</w:t>
      </w:r>
      <w:proofErr w:type="spellEnd"/>
      <w:r w:rsidRPr="001A0F02">
        <w:rPr>
          <w:sz w:val="21"/>
          <w:szCs w:val="21"/>
          <w:lang w:val="pl-PL"/>
        </w:rPr>
        <w:t xml:space="preserve">. zm., </w:t>
      </w:r>
    </w:p>
    <w:p w14:paraId="081F3FB0" w14:textId="77777777" w:rsidR="001C7196" w:rsidRPr="001A0F02" w:rsidRDefault="001C7196" w:rsidP="001C7196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r w:rsidRPr="001A0F02">
        <w:rPr>
          <w:sz w:val="21"/>
          <w:szCs w:val="21"/>
          <w:lang w:val="pl-PL"/>
        </w:rPr>
        <w:t xml:space="preserve">Ustawa z dnia 28.03.2003 r. o transporcie kolejowym (Obwieszczenie Marszałka Sejmu RP z dnia 21.07.2015 r. w sprawie ogłoszenia jednolitego tekstu ustawy o transporcie kolejowym, Dz.U. 2013 poz. 1297 z </w:t>
      </w:r>
      <w:proofErr w:type="spellStart"/>
      <w:r w:rsidRPr="001A0F02">
        <w:rPr>
          <w:sz w:val="21"/>
          <w:szCs w:val="21"/>
          <w:lang w:val="pl-PL"/>
        </w:rPr>
        <w:t>późn</w:t>
      </w:r>
      <w:proofErr w:type="spellEnd"/>
      <w:r w:rsidRPr="001A0F02">
        <w:rPr>
          <w:sz w:val="21"/>
          <w:szCs w:val="21"/>
          <w:lang w:val="pl-PL"/>
        </w:rPr>
        <w:t>. zm.) wraz z rozporządzeniami wykonawczymi do tej ustawy,</w:t>
      </w:r>
    </w:p>
    <w:p w14:paraId="31DAF777" w14:textId="77777777" w:rsidR="001C7196" w:rsidRPr="001A0F02" w:rsidRDefault="001C7196" w:rsidP="001C7196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bookmarkStart w:id="0" w:name="__RefHeading___Toc476188110"/>
      <w:bookmarkEnd w:id="0"/>
      <w:r w:rsidRPr="001A0F02">
        <w:rPr>
          <w:sz w:val="21"/>
          <w:szCs w:val="21"/>
          <w:lang w:val="pl-PL"/>
        </w:rPr>
        <w:t>Id-1 Warunki Techniczne utrzymania nawierzchni na liniach kolejowych. Zarządzenie nr 14/2005 Zarządu PKP Polskie Linie Kolejowe S.A. z dnia 18 maja 2005 r. ze zm. (w tym Zarządzenie nr 8 i 19/2015 Zarządu PKP PLK S.A.);</w:t>
      </w:r>
    </w:p>
    <w:p w14:paraId="3854505F" w14:textId="77777777" w:rsidR="001C7196" w:rsidRPr="001A0F02" w:rsidRDefault="001C7196" w:rsidP="001C7196">
      <w:pPr>
        <w:pStyle w:val="Paraenglishnospace"/>
        <w:numPr>
          <w:ilvl w:val="0"/>
          <w:numId w:val="5"/>
        </w:numPr>
        <w:tabs>
          <w:tab w:val="left" w:pos="851"/>
        </w:tabs>
        <w:spacing w:after="120" w:line="300" w:lineRule="auto"/>
        <w:ind w:left="851" w:hanging="284"/>
        <w:rPr>
          <w:sz w:val="21"/>
          <w:szCs w:val="21"/>
          <w:lang w:val="pl-PL"/>
        </w:rPr>
      </w:pPr>
      <w:r w:rsidRPr="001A0F02">
        <w:rPr>
          <w:sz w:val="21"/>
          <w:szCs w:val="21"/>
          <w:lang w:val="pl-PL"/>
        </w:rPr>
        <w:t>Id-3 Warunki techniczne utrzymania podtorza kolejowego. Zarządzenie Nr 9/2009 Zarządu PKP Polskie Linie Kolejowe S.A. z dnia 4 maja 2009 ze zm.;</w:t>
      </w:r>
    </w:p>
    <w:p w14:paraId="159C1293" w14:textId="77777777" w:rsidR="008361DD" w:rsidRPr="001A0F02" w:rsidRDefault="008361DD">
      <w:pPr>
        <w:spacing w:after="200" w:line="276" w:lineRule="auto"/>
        <w:ind w:left="426"/>
        <w:contextualSpacing/>
        <w:jc w:val="both"/>
        <w:rPr>
          <w:sz w:val="21"/>
          <w:szCs w:val="21"/>
        </w:rPr>
      </w:pPr>
    </w:p>
    <w:p w14:paraId="3C47E867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III CZĘŚĆ OPISOWA, pkt. 2 Istniejący stan zagospodarowania terenu – dodaje się zapisy</w:t>
      </w:r>
    </w:p>
    <w:p w14:paraId="2DAB95D4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Opis lokalizacji inwestycji w nawiązaniu do linii kolejowej:</w:t>
      </w:r>
    </w:p>
    <w:p w14:paraId="2A9FBAC3" w14:textId="77777777" w:rsidR="008361DD" w:rsidRPr="001A0F02" w:rsidRDefault="001C719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Rejon kilometra 134,785  linii kolejowej nr 281 Oleśnica – Chojnice, administrowanej przez PKP Polskie Linie Kolejowe S.A. Zakład Linii Kolejowych w Poznaniu w obrębie stacji Września, od strony szlaku prowadzącego ze stacji Miłosław. Miejsce robót znajduje się pomiędzy semaforami drogowskazowymi Y i Z a rozjazdami nr 102 i 103 stacji Września.</w:t>
      </w:r>
    </w:p>
    <w:p w14:paraId="4CCC8F06" w14:textId="77777777" w:rsidR="008361DD" w:rsidRPr="001A0F02" w:rsidRDefault="001C719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lastRenderedPageBreak/>
        <w:t>Rejon kilometra 0,670 linii kolejowej 808 Września – Podstolice, administrowanej przez PKP Polskie Linie Kolejowe S.A. Zakład Linii Kolejowych w Poznaniu na szlaku Września – Podstolice.</w:t>
      </w:r>
    </w:p>
    <w:p w14:paraId="5E97BE42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 xml:space="preserve">Parametry linii kolejowej w miejscu robót: </w:t>
      </w:r>
    </w:p>
    <w:p w14:paraId="43B17D0E" w14:textId="77777777" w:rsidR="009251D5" w:rsidRDefault="001C71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ins w:id="1" w:author="Maksimczuk Michał" w:date="2021-06-02T13:54:00Z"/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 xml:space="preserve">klasa linii, nacisk na oś: dla LK808 tj. D3 – nacisk osiowy: 221 </w:t>
      </w:r>
      <w:proofErr w:type="spellStart"/>
      <w:r w:rsidRPr="001A0F02">
        <w:rPr>
          <w:rFonts w:ascii="Arial" w:eastAsiaTheme="minorEastAsia" w:hAnsi="Arial" w:cs="Arial"/>
          <w:sz w:val="21"/>
          <w:szCs w:val="21"/>
        </w:rPr>
        <w:t>kN</w:t>
      </w:r>
      <w:proofErr w:type="spellEnd"/>
      <w:r w:rsidRPr="001A0F02">
        <w:rPr>
          <w:rFonts w:ascii="Arial" w:eastAsiaTheme="minorEastAsia" w:hAnsi="Arial" w:cs="Arial"/>
          <w:sz w:val="21"/>
          <w:szCs w:val="21"/>
        </w:rPr>
        <w:t xml:space="preserve">/oś, nacisk liniowy: 71 </w:t>
      </w:r>
      <w:proofErr w:type="spellStart"/>
      <w:r w:rsidRPr="001A0F02">
        <w:rPr>
          <w:rFonts w:ascii="Arial" w:eastAsiaTheme="minorEastAsia" w:hAnsi="Arial" w:cs="Arial"/>
          <w:sz w:val="21"/>
          <w:szCs w:val="21"/>
        </w:rPr>
        <w:t>kN</w:t>
      </w:r>
      <w:proofErr w:type="spellEnd"/>
      <w:r w:rsidRPr="001A0F02">
        <w:rPr>
          <w:rFonts w:ascii="Arial" w:eastAsiaTheme="minorEastAsia" w:hAnsi="Arial" w:cs="Arial"/>
          <w:sz w:val="21"/>
          <w:szCs w:val="21"/>
        </w:rPr>
        <w:t xml:space="preserve">/m; </w:t>
      </w:r>
    </w:p>
    <w:p w14:paraId="7E6AC516" w14:textId="0B176632" w:rsidR="008361DD" w:rsidRPr="001A0F02" w:rsidRDefault="001C7196" w:rsidP="009251D5">
      <w:pPr>
        <w:pStyle w:val="Akapitzlist"/>
        <w:spacing w:after="200" w:line="276" w:lineRule="auto"/>
        <w:ind w:left="1146"/>
        <w:jc w:val="both"/>
        <w:rPr>
          <w:rFonts w:ascii="Arial" w:eastAsiaTheme="minorEastAsia" w:hAnsi="Arial" w:cs="Arial"/>
          <w:sz w:val="21"/>
          <w:szCs w:val="21"/>
        </w:rPr>
        <w:pPrChange w:id="2" w:author="Maksimczuk Michał" w:date="2021-06-02T13:54:00Z">
          <w:pPr>
            <w:pStyle w:val="Akapitzlist"/>
            <w:numPr>
              <w:numId w:val="3"/>
            </w:numPr>
            <w:spacing w:after="200" w:line="276" w:lineRule="auto"/>
            <w:ind w:left="1146" w:hanging="360"/>
            <w:jc w:val="both"/>
          </w:pPr>
        </w:pPrChange>
      </w:pPr>
      <w:r w:rsidRPr="001A0F02">
        <w:rPr>
          <w:rFonts w:ascii="Arial" w:eastAsiaTheme="minorEastAsia" w:hAnsi="Arial" w:cs="Arial"/>
          <w:sz w:val="21"/>
          <w:szCs w:val="21"/>
        </w:rPr>
        <w:t xml:space="preserve">dla LK281 tj. C3 – nacisk osiowy: 196 </w:t>
      </w:r>
      <w:proofErr w:type="spellStart"/>
      <w:r w:rsidRPr="001A0F02">
        <w:rPr>
          <w:rFonts w:ascii="Arial" w:eastAsiaTheme="minorEastAsia" w:hAnsi="Arial" w:cs="Arial"/>
          <w:sz w:val="21"/>
          <w:szCs w:val="21"/>
        </w:rPr>
        <w:t>kN</w:t>
      </w:r>
      <w:proofErr w:type="spellEnd"/>
      <w:r w:rsidRPr="001A0F02">
        <w:rPr>
          <w:rFonts w:ascii="Arial" w:eastAsiaTheme="minorEastAsia" w:hAnsi="Arial" w:cs="Arial"/>
          <w:sz w:val="21"/>
          <w:szCs w:val="21"/>
        </w:rPr>
        <w:t xml:space="preserve">/oś, nacisk liniowy: 71 </w:t>
      </w:r>
      <w:proofErr w:type="spellStart"/>
      <w:r w:rsidRPr="001A0F02">
        <w:rPr>
          <w:rFonts w:ascii="Arial" w:eastAsiaTheme="minorEastAsia" w:hAnsi="Arial" w:cs="Arial"/>
          <w:sz w:val="21"/>
          <w:szCs w:val="21"/>
        </w:rPr>
        <w:t>kN</w:t>
      </w:r>
      <w:proofErr w:type="spellEnd"/>
      <w:r w:rsidRPr="001A0F02">
        <w:rPr>
          <w:rFonts w:ascii="Arial" w:eastAsiaTheme="minorEastAsia" w:hAnsi="Arial" w:cs="Arial"/>
          <w:sz w:val="21"/>
          <w:szCs w:val="21"/>
        </w:rPr>
        <w:t xml:space="preserve">/m </w:t>
      </w:r>
      <w:del w:id="3" w:author="Maksimczuk Michał" w:date="2021-06-02T13:54:00Z">
        <w:r w:rsidRPr="001A0F02" w:rsidDel="009251D5">
          <w:rPr>
            <w:rFonts w:ascii="Arial" w:eastAsiaTheme="minorEastAsia" w:hAnsi="Arial" w:cs="Arial"/>
            <w:sz w:val="21"/>
            <w:szCs w:val="21"/>
          </w:rPr>
          <w:delText>oraz inne parametry wymienione w instrukcji Id-12</w:delText>
        </w:r>
      </w:del>
    </w:p>
    <w:p w14:paraId="6117D866" w14:textId="1BB8330E" w:rsidR="008361DD" w:rsidRPr="001A0F02" w:rsidRDefault="001C71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geometr</w:t>
      </w:r>
      <w:ins w:id="4" w:author="Maksimczuk Michał" w:date="2021-06-02T14:00:00Z">
        <w:r w:rsidR="009251D5">
          <w:rPr>
            <w:rFonts w:ascii="Arial" w:eastAsiaTheme="minorEastAsia" w:hAnsi="Arial" w:cs="Arial"/>
            <w:sz w:val="21"/>
            <w:szCs w:val="21"/>
          </w:rPr>
          <w:t>i</w:t>
        </w:r>
      </w:ins>
      <w:r w:rsidRPr="001A0F02">
        <w:rPr>
          <w:rFonts w:ascii="Arial" w:eastAsiaTheme="minorEastAsia" w:hAnsi="Arial" w:cs="Arial"/>
          <w:sz w:val="21"/>
          <w:szCs w:val="21"/>
        </w:rPr>
        <w:t>a linii w miejscu robót tj. odpowiednio do potwierdzenia przez projektanta: łuk o promieniu 500 m na LK808 oraz odcinek prosty na LK281.</w:t>
      </w:r>
    </w:p>
    <w:p w14:paraId="6AD5A12F" w14:textId="77777777" w:rsidR="008361DD" w:rsidRPr="001A0F02" w:rsidRDefault="001C71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 xml:space="preserve">sieć trakcyjna: stan i rodzaj sieci, stan i rodzaj konstrukcji wsporczych itd. </w:t>
      </w:r>
    </w:p>
    <w:p w14:paraId="20958A01" w14:textId="1766C639" w:rsidR="008361DD" w:rsidRPr="001A0F02" w:rsidRDefault="001C71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infrastruktura podziemna zlokalizowana wzdłuż linii kolejowych w miejscu robót taka jak linie kablowe energetyczne, teletechniczne, SRK itp.</w:t>
      </w:r>
    </w:p>
    <w:p w14:paraId="5CCF29A2" w14:textId="4EA9C2D8" w:rsidR="0003070A" w:rsidRPr="001A0F02" w:rsidRDefault="0003070A" w:rsidP="0003070A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Parametry sieci trakcyjnej:</w:t>
      </w:r>
    </w:p>
    <w:p w14:paraId="2FC4AE94" w14:textId="77777777" w:rsidR="0003070A" w:rsidRPr="001A0F02" w:rsidRDefault="0003070A" w:rsidP="0003070A">
      <w:pPr>
        <w:pStyle w:val="Akapitzlist"/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  <w:u w:val="single"/>
        </w:rPr>
        <w:t>Linia kolejowa 281 tor 1, 2</w:t>
      </w:r>
    </w:p>
    <w:p w14:paraId="276A2D0C" w14:textId="77777777" w:rsidR="0003070A" w:rsidRPr="001A0F02" w:rsidRDefault="0003070A" w:rsidP="0003070A">
      <w:pPr>
        <w:pStyle w:val="Akapitzlist"/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</w:rPr>
        <w:t>Typ  sieci: YC 120-2C,  Rok 1976,</w:t>
      </w:r>
    </w:p>
    <w:p w14:paraId="2F4EF190" w14:textId="77777777" w:rsidR="0003070A" w:rsidRPr="001A0F02" w:rsidRDefault="0003070A" w:rsidP="0003070A">
      <w:pPr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</w:rPr>
        <w:t>             Konstrukcje wsporcze: słupy betonowe STŻ</w:t>
      </w:r>
    </w:p>
    <w:p w14:paraId="0295F0BE" w14:textId="77777777" w:rsidR="0003070A" w:rsidRPr="001A0F02" w:rsidRDefault="0003070A" w:rsidP="0003070A">
      <w:pPr>
        <w:pStyle w:val="Akapitzlist"/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</w:rPr>
        <w:t> </w:t>
      </w:r>
    </w:p>
    <w:p w14:paraId="4D414AD1" w14:textId="77777777" w:rsidR="0003070A" w:rsidRPr="001A0F02" w:rsidRDefault="0003070A" w:rsidP="0003070A">
      <w:pPr>
        <w:pStyle w:val="Akapitzlist"/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  <w:u w:val="single"/>
        </w:rPr>
        <w:t>Linia kolejowa 808 tor 1, 2</w:t>
      </w:r>
    </w:p>
    <w:p w14:paraId="5CE00AB2" w14:textId="77777777" w:rsidR="0003070A" w:rsidRPr="001A0F02" w:rsidRDefault="0003070A" w:rsidP="0003070A">
      <w:pPr>
        <w:pStyle w:val="Akapitzlist"/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</w:rPr>
        <w:t xml:space="preserve">Typ  sieci: C95-2C, Rok budowy 1964, Rok modernizacji 2005., </w:t>
      </w:r>
    </w:p>
    <w:p w14:paraId="1A07262F" w14:textId="77777777" w:rsidR="0003070A" w:rsidRPr="001A0F02" w:rsidRDefault="0003070A" w:rsidP="0003070A">
      <w:pPr>
        <w:pStyle w:val="Akapitzlist"/>
        <w:rPr>
          <w:sz w:val="21"/>
          <w:szCs w:val="21"/>
        </w:rPr>
      </w:pPr>
      <w:r w:rsidRPr="001A0F02">
        <w:rPr>
          <w:rFonts w:ascii="Arial" w:hAnsi="Arial" w:cs="Arial"/>
          <w:sz w:val="21"/>
          <w:szCs w:val="21"/>
        </w:rPr>
        <w:t>Konstrukcje wsporcze: słupy stalowe kratownicowe na fundamentach lanych.</w:t>
      </w:r>
    </w:p>
    <w:p w14:paraId="6253195B" w14:textId="77777777" w:rsidR="0003070A" w:rsidRPr="001A0F02" w:rsidRDefault="0003070A" w:rsidP="0003070A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</w:p>
    <w:p w14:paraId="23DBFAA4" w14:textId="6B4BA811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 xml:space="preserve">Przejazdy kolejowo-drogowe kat. A, są strzeżone ze strażnicy przejazdowej nr 07. Budynek strażnicy przejazdowej stanowi kontener </w:t>
      </w:r>
      <w:r w:rsidR="0003070A" w:rsidRPr="001A0F02">
        <w:rPr>
          <w:rFonts w:ascii="Arial" w:eastAsiaTheme="minorEastAsia" w:hAnsi="Arial" w:cs="Arial"/>
          <w:sz w:val="21"/>
          <w:szCs w:val="21"/>
        </w:rPr>
        <w:t xml:space="preserve">posadowiony </w:t>
      </w:r>
      <w:r w:rsidRPr="001A0F02">
        <w:rPr>
          <w:rFonts w:ascii="Arial" w:eastAsiaTheme="minorEastAsia" w:hAnsi="Arial" w:cs="Arial"/>
          <w:sz w:val="21"/>
          <w:szCs w:val="21"/>
        </w:rPr>
        <w:t xml:space="preserve">na </w:t>
      </w:r>
      <w:r w:rsidR="0003070A" w:rsidRPr="001A0F02">
        <w:rPr>
          <w:rFonts w:ascii="Arial" w:eastAsiaTheme="minorEastAsia" w:hAnsi="Arial" w:cs="Arial"/>
          <w:sz w:val="21"/>
          <w:szCs w:val="21"/>
        </w:rPr>
        <w:t xml:space="preserve">istniejącym </w:t>
      </w:r>
      <w:r w:rsidRPr="001A0F02">
        <w:rPr>
          <w:rFonts w:ascii="Arial" w:eastAsiaTheme="minorEastAsia" w:hAnsi="Arial" w:cs="Arial"/>
          <w:sz w:val="21"/>
          <w:szCs w:val="21"/>
        </w:rPr>
        <w:t>fundamencie</w:t>
      </w:r>
      <w:r w:rsidR="0003070A" w:rsidRPr="001A0F02">
        <w:rPr>
          <w:rFonts w:ascii="Arial" w:eastAsiaTheme="minorEastAsia" w:hAnsi="Arial" w:cs="Arial"/>
          <w:sz w:val="21"/>
          <w:szCs w:val="21"/>
        </w:rPr>
        <w:t xml:space="preserve"> stanowiącym jednocześnie pomieszczenie techniczne</w:t>
      </w:r>
      <w:r w:rsidRPr="001A0F02">
        <w:rPr>
          <w:rFonts w:ascii="Arial" w:eastAsiaTheme="minorEastAsia" w:hAnsi="Arial" w:cs="Arial"/>
          <w:sz w:val="21"/>
          <w:szCs w:val="21"/>
        </w:rPr>
        <w:t>, który jest częściowo ogrodzony płotem z metalowych paneli siatkowych. Przejazd w LK808 oświetlony jest za pomocą opraw sodowych SL100 na słupach drewnianych zasilanych z linii napowietrznej (1 słup), linii kablowej podziemnej (</w:t>
      </w:r>
      <w:del w:id="5" w:author="Maksimczuk Michał" w:date="2021-06-02T14:01:00Z">
        <w:r w:rsidRPr="001A0F02" w:rsidDel="009251D5">
          <w:rPr>
            <w:rFonts w:ascii="Arial" w:eastAsiaTheme="minorEastAsia" w:hAnsi="Arial" w:cs="Arial"/>
            <w:sz w:val="21"/>
            <w:szCs w:val="21"/>
          </w:rPr>
          <w:delText xml:space="preserve">1 </w:delText>
        </w:r>
      </w:del>
      <w:ins w:id="6" w:author="Maksimczuk Michał" w:date="2021-06-02T14:01:00Z">
        <w:r w:rsidR="009251D5">
          <w:rPr>
            <w:rFonts w:ascii="Arial" w:eastAsiaTheme="minorEastAsia" w:hAnsi="Arial" w:cs="Arial"/>
            <w:sz w:val="21"/>
            <w:szCs w:val="21"/>
          </w:rPr>
          <w:t>2</w:t>
        </w:r>
        <w:r w:rsidR="009251D5" w:rsidRPr="001A0F02">
          <w:rPr>
            <w:rFonts w:ascii="Arial" w:eastAsiaTheme="minorEastAsia" w:hAnsi="Arial" w:cs="Arial"/>
            <w:sz w:val="21"/>
            <w:szCs w:val="21"/>
          </w:rPr>
          <w:t xml:space="preserve"> </w:t>
        </w:r>
      </w:ins>
      <w:r w:rsidRPr="001A0F02">
        <w:rPr>
          <w:rFonts w:ascii="Arial" w:eastAsiaTheme="minorEastAsia" w:hAnsi="Arial" w:cs="Arial"/>
          <w:sz w:val="21"/>
          <w:szCs w:val="21"/>
        </w:rPr>
        <w:t>słup</w:t>
      </w:r>
      <w:ins w:id="7" w:author="Maksimczuk Michał" w:date="2021-06-02T14:01:00Z">
        <w:r w:rsidR="009251D5">
          <w:rPr>
            <w:rFonts w:ascii="Arial" w:eastAsiaTheme="minorEastAsia" w:hAnsi="Arial" w:cs="Arial"/>
            <w:sz w:val="21"/>
            <w:szCs w:val="21"/>
          </w:rPr>
          <w:t>y</w:t>
        </w:r>
      </w:ins>
      <w:bookmarkStart w:id="8" w:name="_GoBack"/>
      <w:bookmarkEnd w:id="8"/>
      <w:r w:rsidRPr="001A0F02">
        <w:rPr>
          <w:rFonts w:ascii="Arial" w:eastAsiaTheme="minorEastAsia" w:hAnsi="Arial" w:cs="Arial"/>
          <w:sz w:val="21"/>
          <w:szCs w:val="21"/>
        </w:rPr>
        <w:t xml:space="preserve">), przejazd LK 281: 2 szt. słupów betonowych wirowanych z oprawami sodowymi SHZ100 zasilanych z linii kablowej. </w:t>
      </w:r>
    </w:p>
    <w:p w14:paraId="492B3AD9" w14:textId="77777777" w:rsidR="008361DD" w:rsidRPr="001A0F02" w:rsidRDefault="008361DD">
      <w:pPr>
        <w:rPr>
          <w:rFonts w:ascii="Arial" w:eastAsiaTheme="minorEastAsia" w:hAnsi="Arial" w:cs="Arial"/>
          <w:sz w:val="21"/>
          <w:szCs w:val="21"/>
        </w:rPr>
      </w:pPr>
    </w:p>
    <w:p w14:paraId="1A7D656F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III CZĘŚĆ OPISOWA, pkt. 3 Projektowany stan zagospodarowania terenu – dodaje się zapisy</w:t>
      </w:r>
    </w:p>
    <w:p w14:paraId="57A91B8E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 xml:space="preserve">W obrębie linii kolejowych nr 808 oraz 281 oprócz budowanych wiaduktów, zostanie wykonana </w:t>
      </w:r>
      <w:proofErr w:type="spellStart"/>
      <w:r w:rsidRPr="001A0F02">
        <w:rPr>
          <w:rFonts w:ascii="Arial" w:eastAsiaTheme="minorEastAsia" w:hAnsi="Arial" w:cs="Arial"/>
          <w:sz w:val="21"/>
          <w:szCs w:val="21"/>
        </w:rPr>
        <w:t>profilacja</w:t>
      </w:r>
      <w:proofErr w:type="spellEnd"/>
      <w:r w:rsidRPr="001A0F02">
        <w:rPr>
          <w:rFonts w:ascii="Arial" w:eastAsiaTheme="minorEastAsia" w:hAnsi="Arial" w:cs="Arial"/>
          <w:sz w:val="21"/>
          <w:szCs w:val="21"/>
        </w:rPr>
        <w:t xml:space="preserve"> skarp wraz z obsianiem trawą oraz przeniesienie i zabezpieczenie kolidującej infrastruktury.</w:t>
      </w:r>
    </w:p>
    <w:p w14:paraId="0D92F453" w14:textId="77777777" w:rsidR="00E102AB" w:rsidRPr="001A0F02" w:rsidRDefault="00E102AB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</w:p>
    <w:p w14:paraId="59B3D08B" w14:textId="77777777" w:rsidR="00E14405" w:rsidRPr="001A0F02" w:rsidRDefault="00E102AB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pkt. 3.4. Wycinka drzew i krzewów oraz urządzenie zieleni – dodaje się zapisy</w:t>
      </w:r>
    </w:p>
    <w:p w14:paraId="62544DC5" w14:textId="77777777" w:rsidR="00E14405" w:rsidRPr="001A0F02" w:rsidRDefault="00E14405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Przed rozpoczęciem robót budowanych Wykonawca przy udziale Zamawiającego ma obowiązek dokonania inwentaryzacji zieleni w oparciu o tabele na stronach 54-55 w Projekcie.</w:t>
      </w:r>
    </w:p>
    <w:p w14:paraId="57386046" w14:textId="77777777" w:rsidR="008361DD" w:rsidRPr="001A0F02" w:rsidRDefault="008361DD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color w:val="FF0000"/>
          <w:sz w:val="21"/>
          <w:szCs w:val="21"/>
        </w:rPr>
      </w:pPr>
    </w:p>
    <w:p w14:paraId="28D231E0" w14:textId="77777777" w:rsidR="008361DD" w:rsidRPr="001A0F02" w:rsidRDefault="001C7196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TOM IIIA – BRANŻA MOSTOWA – OBIEKTY INŻYNIERYJNE – WIADUKTY KOLEJOWE:</w:t>
      </w:r>
    </w:p>
    <w:p w14:paraId="22D02D0D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b/>
          <w:bCs/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II CZĘŚĆ OPISOWA, pkt. 5.2.3.5 Odwodnienie – dodaje się zapisy:</w:t>
      </w:r>
    </w:p>
    <w:p w14:paraId="275D1AEC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rFonts w:ascii="Arial" w:eastAsiaTheme="minorEastAsia" w:hAnsi="Arial" w:cs="Arial"/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>Odwodnienie projektowanego układu drogowego wraz z wiaduktami kolejowymi uwzględnia odwodnienie całości inwestycji wraz z terenem kolejowym. Całość wody odprowadzona jest bezpośrednio do miejskiego odwodnienia drogi.</w:t>
      </w:r>
    </w:p>
    <w:p w14:paraId="39DEA959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sz w:val="21"/>
          <w:szCs w:val="21"/>
        </w:rPr>
      </w:pPr>
      <w:r w:rsidRPr="001A0F02">
        <w:rPr>
          <w:rFonts w:ascii="Arial" w:eastAsiaTheme="minorEastAsia" w:hAnsi="Arial" w:cs="Arial"/>
          <w:b/>
          <w:bCs/>
          <w:sz w:val="21"/>
          <w:szCs w:val="21"/>
        </w:rPr>
        <w:t>pkt. 9 Uwagi końcowe – dodaje się zapisy:</w:t>
      </w:r>
    </w:p>
    <w:p w14:paraId="2E139E77" w14:textId="77777777" w:rsidR="008361DD" w:rsidRPr="001A0F02" w:rsidRDefault="001C7196">
      <w:pPr>
        <w:spacing w:after="200" w:line="276" w:lineRule="auto"/>
        <w:ind w:left="426"/>
        <w:contextualSpacing/>
        <w:jc w:val="both"/>
        <w:rPr>
          <w:sz w:val="21"/>
          <w:szCs w:val="21"/>
        </w:rPr>
      </w:pPr>
      <w:r w:rsidRPr="001A0F02">
        <w:rPr>
          <w:rFonts w:ascii="Arial" w:eastAsiaTheme="minorEastAsia" w:hAnsi="Arial" w:cs="Arial"/>
          <w:sz w:val="21"/>
          <w:szCs w:val="21"/>
        </w:rPr>
        <w:t xml:space="preserve">Wykonawca w terminie 30 dni od zakończenia prac na obiektach inżynieryjnych – wiaduktach kolejowych uzyska na podstawie pełnomocnictwa udzielonego przez Zamawiającego częściowe pozwolenie na użytkowanie w tym zakresie. </w:t>
      </w:r>
    </w:p>
    <w:p w14:paraId="41B2FA9F" w14:textId="77777777" w:rsidR="008361DD" w:rsidRDefault="001C7196">
      <w:r>
        <w:br w:type="page"/>
      </w:r>
    </w:p>
    <w:p w14:paraId="0A4572DE" w14:textId="77777777" w:rsidR="008361DD" w:rsidRDefault="008361DD">
      <w:pPr>
        <w:keepNext/>
        <w:ind w:left="4956"/>
        <w:contextualSpacing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</w:p>
    <w:p w14:paraId="25545E9B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30BE1D60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0879C724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42D96CB2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2A2BC07B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6B840406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429B561C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5C435ACB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1EFF09CC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392787BD" w14:textId="77777777" w:rsidR="008361DD" w:rsidRDefault="008361DD">
      <w:pPr>
        <w:rPr>
          <w:rFonts w:ascii="Arial" w:eastAsiaTheme="minorEastAsia" w:hAnsi="Arial" w:cs="Arial"/>
          <w:sz w:val="24"/>
          <w:szCs w:val="22"/>
        </w:rPr>
      </w:pPr>
    </w:p>
    <w:p w14:paraId="3C8F3314" w14:textId="77777777" w:rsidR="008361DD" w:rsidRDefault="008361DD">
      <w:pPr>
        <w:spacing w:line="276" w:lineRule="auto"/>
        <w:rPr>
          <w:rFonts w:ascii="Arial" w:eastAsiaTheme="minorEastAsia" w:hAnsi="Arial" w:cs="Arial"/>
          <w:sz w:val="24"/>
          <w:szCs w:val="22"/>
        </w:rPr>
      </w:pPr>
    </w:p>
    <w:p w14:paraId="5CA762CD" w14:textId="77777777" w:rsidR="008361DD" w:rsidRDefault="001C7196">
      <w:pPr>
        <w:keepNext/>
        <w:contextualSpacing/>
        <w:jc w:val="center"/>
        <w:outlineLvl w:val="0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OŚWIADCZENIE</w:t>
      </w:r>
    </w:p>
    <w:p w14:paraId="1C8638D4" w14:textId="77777777" w:rsidR="008361DD" w:rsidRDefault="008361DD">
      <w:pPr>
        <w:contextualSpacing/>
        <w:rPr>
          <w:rFonts w:ascii="Arial" w:eastAsiaTheme="minorEastAsia" w:hAnsi="Arial" w:cs="Arial"/>
          <w:sz w:val="28"/>
          <w:szCs w:val="28"/>
        </w:rPr>
      </w:pPr>
    </w:p>
    <w:p w14:paraId="643ED523" w14:textId="77777777" w:rsidR="008361DD" w:rsidRDefault="008361DD">
      <w:pPr>
        <w:contextualSpacing/>
        <w:rPr>
          <w:rFonts w:ascii="Arial" w:eastAsiaTheme="minorEastAsia" w:hAnsi="Arial" w:cs="Arial"/>
          <w:sz w:val="28"/>
          <w:szCs w:val="28"/>
        </w:rPr>
      </w:pPr>
    </w:p>
    <w:p w14:paraId="59837B6D" w14:textId="77777777" w:rsidR="008361DD" w:rsidRDefault="008361DD">
      <w:pPr>
        <w:contextualSpacing/>
        <w:rPr>
          <w:rFonts w:ascii="Arial" w:eastAsiaTheme="minorEastAsia" w:hAnsi="Arial" w:cs="Arial"/>
          <w:sz w:val="28"/>
          <w:szCs w:val="28"/>
        </w:rPr>
      </w:pPr>
    </w:p>
    <w:p w14:paraId="2422EB07" w14:textId="77777777" w:rsidR="008361DD" w:rsidRDefault="008361DD">
      <w:pPr>
        <w:contextualSpacing/>
        <w:rPr>
          <w:rFonts w:ascii="Arial" w:eastAsiaTheme="minorEastAsia" w:hAnsi="Arial" w:cs="Arial"/>
          <w:sz w:val="28"/>
          <w:szCs w:val="28"/>
        </w:rPr>
      </w:pPr>
    </w:p>
    <w:p w14:paraId="6A9F2AA1" w14:textId="77777777" w:rsidR="008361DD" w:rsidRDefault="008361DD">
      <w:pPr>
        <w:contextualSpacing/>
        <w:rPr>
          <w:rFonts w:ascii="Arial" w:eastAsiaTheme="minorEastAsia" w:hAnsi="Arial" w:cs="Arial"/>
          <w:sz w:val="28"/>
          <w:szCs w:val="28"/>
        </w:rPr>
      </w:pPr>
    </w:p>
    <w:p w14:paraId="77336071" w14:textId="77777777" w:rsidR="008361DD" w:rsidRDefault="001C7196">
      <w:pPr>
        <w:jc w:val="center"/>
        <w:rPr>
          <w:rFonts w:ascii="Arial" w:eastAsiaTheme="minorEastAsia" w:hAnsi="Arial" w:cs="Arial"/>
          <w:sz w:val="30"/>
          <w:szCs w:val="30"/>
        </w:rPr>
      </w:pPr>
      <w:r>
        <w:rPr>
          <w:rFonts w:ascii="Arial" w:eastAsiaTheme="minorEastAsia" w:hAnsi="Arial" w:cs="Arial"/>
          <w:sz w:val="30"/>
          <w:szCs w:val="30"/>
        </w:rPr>
        <w:t>Oświadczam, iż Decyzja o środowiskowych uwarunkowaniach</w:t>
      </w:r>
      <w:r>
        <w:rPr>
          <w:rFonts w:ascii="Arial" w:eastAsiaTheme="minorEastAsia" w:hAnsi="Arial" w:cs="Arial"/>
          <w:sz w:val="30"/>
          <w:szCs w:val="30"/>
        </w:rPr>
        <w:br/>
        <w:t>nr WOO-II.420.177.2018.BZ.13 z dnia 21.01.2018r.,</w:t>
      </w:r>
      <w:r>
        <w:rPr>
          <w:rFonts w:ascii="Arial" w:eastAsiaTheme="minorEastAsia" w:hAnsi="Arial" w:cs="Arial"/>
          <w:sz w:val="30"/>
          <w:szCs w:val="30"/>
        </w:rPr>
        <w:br/>
        <w:t>wydana przez Regionalnego Dyrektora Ochrony Środowiska w Poznaniu</w:t>
      </w:r>
      <w:r>
        <w:rPr>
          <w:rFonts w:ascii="Arial" w:eastAsiaTheme="minorEastAsia" w:hAnsi="Arial" w:cs="Arial"/>
          <w:sz w:val="30"/>
          <w:szCs w:val="30"/>
        </w:rPr>
        <w:br/>
        <w:t xml:space="preserve">jest zgodna z projektem wykonawczym pn.: </w:t>
      </w:r>
    </w:p>
    <w:p w14:paraId="0907B5DB" w14:textId="77777777" w:rsidR="008361DD" w:rsidRDefault="001C7196">
      <w:pPr>
        <w:jc w:val="center"/>
        <w:rPr>
          <w:rFonts w:ascii="Arial" w:hAnsi="Arial" w:cs="Arial"/>
          <w:b/>
          <w:bCs/>
          <w:i/>
          <w:iCs/>
          <w:sz w:val="30"/>
          <w:szCs w:val="30"/>
        </w:rPr>
      </w:pPr>
      <w:r>
        <w:rPr>
          <w:rFonts w:ascii="Arial" w:eastAsiaTheme="minorEastAsia" w:hAnsi="Arial" w:cs="Arial"/>
          <w:sz w:val="30"/>
          <w:szCs w:val="30"/>
        </w:rPr>
        <w:t>„</w:t>
      </w:r>
      <w:r>
        <w:rPr>
          <w:rFonts w:ascii="Arial" w:eastAsiaTheme="minorEastAsia" w:hAnsi="Arial" w:cs="Arial"/>
          <w:i/>
          <w:iCs/>
          <w:sz w:val="30"/>
          <w:szCs w:val="30"/>
        </w:rPr>
        <w:t>Budowa układu drogowego w ciągu ulicy Działkowców we Wrześni wraz z budową wiaduktów kolejowych -  tuneli pod liniami kolejowymi nr 281 i 808”</w:t>
      </w:r>
    </w:p>
    <w:p w14:paraId="07D84E21" w14:textId="77777777" w:rsidR="008361DD" w:rsidRDefault="008361DD">
      <w:pPr>
        <w:spacing w:line="276" w:lineRule="auto"/>
        <w:ind w:firstLine="708"/>
        <w:jc w:val="both"/>
        <w:rPr>
          <w:rFonts w:ascii="Arial" w:eastAsiaTheme="minorEastAsia" w:hAnsi="Arial" w:cs="Arial"/>
          <w:i/>
          <w:iCs/>
          <w:sz w:val="24"/>
          <w:szCs w:val="24"/>
        </w:rPr>
      </w:pPr>
    </w:p>
    <w:p w14:paraId="103A0AFA" w14:textId="77777777" w:rsidR="008361DD" w:rsidRDefault="008361DD">
      <w:pPr>
        <w:jc w:val="both"/>
        <w:rPr>
          <w:rFonts w:ascii="Arial" w:eastAsiaTheme="minorEastAsia" w:hAnsi="Arial" w:cs="Arial"/>
          <w:sz w:val="24"/>
          <w:szCs w:val="24"/>
        </w:rPr>
      </w:pPr>
    </w:p>
    <w:p w14:paraId="1DC3DB22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7DBA77AC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758DF6E5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6245A14E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244A1FC1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4AB0F09A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010B1459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211849FD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3BDB3678" w14:textId="77777777" w:rsidR="008361DD" w:rsidRDefault="008361DD">
      <w:pPr>
        <w:rPr>
          <w:rFonts w:ascii="Arial" w:eastAsiaTheme="minorEastAsia" w:hAnsi="Arial" w:cs="Arial"/>
          <w:sz w:val="24"/>
          <w:szCs w:val="24"/>
        </w:rPr>
      </w:pPr>
    </w:p>
    <w:p w14:paraId="63C56A7A" w14:textId="77777777" w:rsidR="008361DD" w:rsidRDefault="001C7196">
      <w:pPr>
        <w:ind w:left="6372" w:firstLine="7"/>
        <w:jc w:val="center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Oświadczam:</w:t>
      </w:r>
    </w:p>
    <w:p w14:paraId="2792BA6A" w14:textId="77777777" w:rsidR="008361DD" w:rsidRDefault="008361DD">
      <w:pPr>
        <w:spacing w:line="360" w:lineRule="auto"/>
        <w:ind w:left="6372" w:firstLine="7"/>
        <w:jc w:val="center"/>
        <w:rPr>
          <w:rFonts w:ascii="Arial" w:eastAsiaTheme="minorEastAsia" w:hAnsi="Arial" w:cs="Arial"/>
          <w:sz w:val="24"/>
          <w:szCs w:val="24"/>
        </w:rPr>
      </w:pPr>
    </w:p>
    <w:p w14:paraId="43064428" w14:textId="77777777" w:rsidR="008361DD" w:rsidRDefault="008361DD">
      <w:pPr>
        <w:spacing w:line="360" w:lineRule="auto"/>
        <w:ind w:left="6372" w:firstLine="7"/>
        <w:jc w:val="center"/>
        <w:rPr>
          <w:rFonts w:ascii="Arial" w:eastAsiaTheme="minorEastAsia" w:hAnsi="Arial" w:cs="Arial"/>
          <w:sz w:val="24"/>
          <w:szCs w:val="24"/>
        </w:rPr>
      </w:pPr>
    </w:p>
    <w:p w14:paraId="62718F97" w14:textId="77777777" w:rsidR="008361DD" w:rsidRDefault="001C7196">
      <w:pPr>
        <w:spacing w:line="360" w:lineRule="auto"/>
        <w:ind w:left="6372" w:firstLine="7"/>
        <w:jc w:val="center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eastAsiaTheme="minorEastAsia" w:hAnsi="Arial" w:cs="Arial"/>
          <w:sz w:val="24"/>
          <w:szCs w:val="24"/>
        </w:rPr>
        <w:t>mgr inż. Szymon Antkowiak</w:t>
      </w:r>
    </w:p>
    <w:p w14:paraId="399E84A0" w14:textId="77777777" w:rsidR="008361DD" w:rsidRDefault="008361DD"/>
    <w:sectPr w:rsidR="008361DD" w:rsidSect="00305039">
      <w:headerReference w:type="default" r:id="rId8"/>
      <w:footerReference w:type="default" r:id="rId9"/>
      <w:pgSz w:w="11906" w:h="16838"/>
      <w:pgMar w:top="1056" w:right="849" w:bottom="1276" w:left="851" w:header="624" w:footer="397" w:gutter="0"/>
      <w:pgNumType w:start="2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04166" w14:textId="77777777" w:rsidR="008365B0" w:rsidRDefault="008365B0">
      <w:r>
        <w:separator/>
      </w:r>
    </w:p>
  </w:endnote>
  <w:endnote w:type="continuationSeparator" w:id="0">
    <w:p w14:paraId="64CCDC2B" w14:textId="77777777" w:rsidR="008365B0" w:rsidRDefault="0083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61A12" w14:textId="77777777" w:rsidR="00E14405" w:rsidRDefault="00E14405">
    <w:pPr>
      <w:pStyle w:val="Stopka"/>
      <w:pBdr>
        <w:top w:val="single" w:sz="12" w:space="1" w:color="7F7F7F"/>
      </w:pBdr>
      <w:tabs>
        <w:tab w:val="right" w:pos="9639"/>
      </w:tabs>
      <w:ind w:hanging="142"/>
      <w:jc w:val="center"/>
    </w:pPr>
  </w:p>
  <w:p w14:paraId="1D52DE9C" w14:textId="77777777" w:rsidR="00E14405" w:rsidRDefault="00E14405">
    <w:pPr>
      <w:pStyle w:val="Stopka"/>
      <w:jc w:val="center"/>
      <w:rPr>
        <w:rFonts w:ascii="Arial" w:hAnsi="Arial" w:cs="Arial"/>
        <w:b/>
        <w:color w:val="7F7F7F"/>
        <w:sz w:val="18"/>
        <w:szCs w:val="18"/>
      </w:rPr>
    </w:pPr>
    <w:r>
      <w:rPr>
        <w:noProof/>
      </w:rPr>
      <w:drawing>
        <wp:anchor distT="0" distB="0" distL="114300" distR="114300" simplePos="0" relativeHeight="4" behindDoc="1" locked="0" layoutInCell="1" allowOverlap="1" wp14:anchorId="0FAA4E70" wp14:editId="138FE08D">
          <wp:simplePos x="0" y="0"/>
          <wp:positionH relativeFrom="column">
            <wp:posOffset>-156845</wp:posOffset>
          </wp:positionH>
          <wp:positionV relativeFrom="page">
            <wp:posOffset>9977120</wp:posOffset>
          </wp:positionV>
          <wp:extent cx="390525" cy="337185"/>
          <wp:effectExtent l="0" t="0" r="0" b="0"/>
          <wp:wrapSquare wrapText="bothSides"/>
          <wp:docPr id="19" name="Obraz 19" descr="SMP trójkąt droga r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1" descr="SMP trójkąt droga raw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337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7F7F7F"/>
        <w:sz w:val="18"/>
        <w:szCs w:val="18"/>
      </w:rPr>
      <w:t>Budowa układu drogowego w ciągu ulicy Działkowców we Wrześni</w:t>
    </w:r>
    <w:r>
      <w:rPr>
        <w:rFonts w:ascii="Arial" w:hAnsi="Arial" w:cs="Arial"/>
        <w:b/>
        <w:color w:val="7F7F7F"/>
        <w:sz w:val="18"/>
        <w:szCs w:val="18"/>
      </w:rPr>
      <w:br/>
      <w:t>wraz z budową wiaduktów kolejowych – tuneli pod liniami kolejowymi nr 281 i 808</w:t>
    </w:r>
  </w:p>
  <w:p w14:paraId="0F32D7BF" w14:textId="77777777" w:rsidR="00E14405" w:rsidRDefault="00E14405">
    <w:pPr>
      <w:pStyle w:val="Stopka"/>
      <w:tabs>
        <w:tab w:val="center" w:pos="4677"/>
        <w:tab w:val="right" w:pos="9355"/>
      </w:tabs>
      <w:rPr>
        <w:rFonts w:ascii="Arial" w:hAnsi="Arial" w:cs="Arial"/>
        <w:b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FBB60" w14:textId="77777777" w:rsidR="008365B0" w:rsidRDefault="008365B0">
      <w:r>
        <w:separator/>
      </w:r>
    </w:p>
  </w:footnote>
  <w:footnote w:type="continuationSeparator" w:id="0">
    <w:p w14:paraId="7E6F26C7" w14:textId="77777777" w:rsidR="008365B0" w:rsidRDefault="00836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FB561" w14:textId="77777777" w:rsidR="00E14405" w:rsidRDefault="00E14405">
    <w:pPr>
      <w:pStyle w:val="Nagwek"/>
      <w:pBdr>
        <w:bottom w:val="single" w:sz="12" w:space="1" w:color="7F7F7F"/>
      </w:pBdr>
    </w:pPr>
  </w:p>
  <w:p w14:paraId="527E2F64" w14:textId="77777777" w:rsidR="00E14405" w:rsidRDefault="00E144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1" w15:restartNumberingAfterBreak="0">
    <w:nsid w:val="09BD57FE"/>
    <w:multiLevelType w:val="multilevel"/>
    <w:tmpl w:val="0C0099AC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lowerLetter"/>
      <w:lvlText w:val="%2."/>
      <w:lvlJc w:val="left"/>
      <w:pPr>
        <w:ind w:left="2432" w:hanging="360"/>
      </w:pPr>
    </w:lvl>
    <w:lvl w:ilvl="2">
      <w:start w:val="1"/>
      <w:numFmt w:val="lowerRoman"/>
      <w:lvlText w:val="%3."/>
      <w:lvlJc w:val="right"/>
      <w:pPr>
        <w:ind w:left="3152" w:hanging="180"/>
      </w:pPr>
    </w:lvl>
    <w:lvl w:ilvl="3">
      <w:start w:val="1"/>
      <w:numFmt w:val="decimal"/>
      <w:lvlText w:val="%4."/>
      <w:lvlJc w:val="left"/>
      <w:pPr>
        <w:ind w:left="3872" w:hanging="360"/>
      </w:pPr>
    </w:lvl>
    <w:lvl w:ilvl="4">
      <w:start w:val="1"/>
      <w:numFmt w:val="lowerLetter"/>
      <w:lvlText w:val="%5."/>
      <w:lvlJc w:val="left"/>
      <w:pPr>
        <w:ind w:left="4592" w:hanging="360"/>
      </w:pPr>
    </w:lvl>
    <w:lvl w:ilvl="5">
      <w:start w:val="1"/>
      <w:numFmt w:val="lowerRoman"/>
      <w:lvlText w:val="%6."/>
      <w:lvlJc w:val="right"/>
      <w:pPr>
        <w:ind w:left="5312" w:hanging="180"/>
      </w:pPr>
    </w:lvl>
    <w:lvl w:ilvl="6">
      <w:start w:val="1"/>
      <w:numFmt w:val="decimal"/>
      <w:lvlText w:val="%7."/>
      <w:lvlJc w:val="left"/>
      <w:pPr>
        <w:ind w:left="6032" w:hanging="360"/>
      </w:pPr>
    </w:lvl>
    <w:lvl w:ilvl="7">
      <w:start w:val="1"/>
      <w:numFmt w:val="lowerLetter"/>
      <w:lvlText w:val="%8."/>
      <w:lvlJc w:val="left"/>
      <w:pPr>
        <w:ind w:left="6752" w:hanging="360"/>
      </w:pPr>
    </w:lvl>
    <w:lvl w:ilvl="8">
      <w:start w:val="1"/>
      <w:numFmt w:val="lowerRoman"/>
      <w:lvlText w:val="%9."/>
      <w:lvlJc w:val="right"/>
      <w:pPr>
        <w:ind w:left="7472" w:hanging="180"/>
      </w:pPr>
    </w:lvl>
  </w:abstractNum>
  <w:abstractNum w:abstractNumId="2" w15:restartNumberingAfterBreak="0">
    <w:nsid w:val="122837C5"/>
    <w:multiLevelType w:val="multilevel"/>
    <w:tmpl w:val="A2646C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A145AAD"/>
    <w:multiLevelType w:val="multilevel"/>
    <w:tmpl w:val="D1DA3E2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2736BC8"/>
    <w:multiLevelType w:val="multilevel"/>
    <w:tmpl w:val="5F04A5A4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ksimczuk Michał">
    <w15:presenceInfo w15:providerId="AD" w15:userId="S-1-5-21-114579573-3725427031-314597805-2284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DD"/>
    <w:rsid w:val="0003070A"/>
    <w:rsid w:val="001A0F02"/>
    <w:rsid w:val="001C7196"/>
    <w:rsid w:val="002F0FD9"/>
    <w:rsid w:val="00305039"/>
    <w:rsid w:val="008361DD"/>
    <w:rsid w:val="008365B0"/>
    <w:rsid w:val="009251D5"/>
    <w:rsid w:val="0095718D"/>
    <w:rsid w:val="00A15F4B"/>
    <w:rsid w:val="00E102AB"/>
    <w:rsid w:val="00E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EFCDC"/>
  <w15:docId w15:val="{3A706F39-EC6E-46A4-8001-7D37CE9B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FCA"/>
  </w:style>
  <w:style w:type="paragraph" w:styleId="Nagwek1">
    <w:name w:val="heading 1"/>
    <w:basedOn w:val="Normalny"/>
    <w:link w:val="Nagwek1Znak"/>
    <w:qFormat/>
    <w:rsid w:val="005F0FCA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BF1FC1"/>
    <w:pPr>
      <w:keepNext/>
      <w:ind w:firstLine="709"/>
      <w:outlineLvl w:val="1"/>
    </w:pPr>
    <w:rPr>
      <w:b/>
      <w:sz w:val="24"/>
    </w:rPr>
  </w:style>
  <w:style w:type="paragraph" w:styleId="Nagwek3">
    <w:name w:val="heading 3"/>
    <w:basedOn w:val="Normalny"/>
    <w:link w:val="Nagwek3Znak"/>
    <w:uiPriority w:val="9"/>
    <w:qFormat/>
    <w:rsid w:val="00B53265"/>
    <w:pPr>
      <w:keepNext/>
      <w:ind w:left="709"/>
      <w:outlineLvl w:val="2"/>
    </w:pPr>
    <w:rPr>
      <w:b/>
      <w:sz w:val="24"/>
    </w:rPr>
  </w:style>
  <w:style w:type="paragraph" w:styleId="Nagwek4">
    <w:name w:val="heading 4"/>
    <w:basedOn w:val="Normalny"/>
    <w:link w:val="Nagwek4Znak"/>
    <w:qFormat/>
    <w:rsid w:val="005F0FCA"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link w:val="Nagwek5Znak"/>
    <w:qFormat/>
    <w:rsid w:val="005F0FCA"/>
    <w:pPr>
      <w:keepNext/>
      <w:outlineLvl w:val="4"/>
    </w:pPr>
    <w:rPr>
      <w:sz w:val="28"/>
    </w:rPr>
  </w:style>
  <w:style w:type="paragraph" w:styleId="Nagwek6">
    <w:name w:val="heading 6"/>
    <w:basedOn w:val="Normalny"/>
    <w:link w:val="Nagwek6Znak"/>
    <w:qFormat/>
    <w:rsid w:val="005F0FCA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link w:val="Nagwek7Znak"/>
    <w:qFormat/>
    <w:rsid w:val="005F0FCA"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link w:val="Nagwek8Znak"/>
    <w:qFormat/>
    <w:rsid w:val="005F0FCA"/>
    <w:pPr>
      <w:keepNext/>
      <w:ind w:right="-426"/>
      <w:outlineLvl w:val="7"/>
    </w:pPr>
    <w:rPr>
      <w:b/>
      <w:sz w:val="36"/>
    </w:rPr>
  </w:style>
  <w:style w:type="paragraph" w:styleId="Nagwek9">
    <w:name w:val="heading 9"/>
    <w:basedOn w:val="Normalny"/>
    <w:link w:val="Nagwek9Znak"/>
    <w:qFormat/>
    <w:rsid w:val="00674F0C"/>
    <w:pPr>
      <w:tabs>
        <w:tab w:val="left" w:pos="340"/>
        <w:tab w:val="left" w:pos="680"/>
        <w:tab w:val="left" w:pos="1021"/>
        <w:tab w:val="left" w:pos="2552"/>
      </w:tabs>
      <w:spacing w:before="240" w:after="60"/>
      <w:ind w:left="8924" w:hanging="708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430EDB"/>
    <w:rPr>
      <w:sz w:val="26"/>
    </w:rPr>
  </w:style>
  <w:style w:type="character" w:customStyle="1" w:styleId="TekstpodstawowywcityZnak">
    <w:name w:val="Tekst podstawowy wcięty Znak"/>
    <w:qFormat/>
    <w:rsid w:val="00C2118C"/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3E35"/>
  </w:style>
  <w:style w:type="character" w:styleId="Numerstrony">
    <w:name w:val="page number"/>
    <w:basedOn w:val="Domylnaczcionkaakapitu"/>
    <w:qFormat/>
    <w:rsid w:val="005F0FCA"/>
  </w:style>
  <w:style w:type="character" w:customStyle="1" w:styleId="Tekstpodstawowy3Znak">
    <w:name w:val="Tekst podstawowy 3 Znak"/>
    <w:link w:val="Tekstpodstawowy3"/>
    <w:qFormat/>
    <w:rsid w:val="00A33E35"/>
    <w:rPr>
      <w:sz w:val="16"/>
      <w:szCs w:val="16"/>
      <w:lang w:eastAsia="ar-SA"/>
    </w:rPr>
  </w:style>
  <w:style w:type="character" w:customStyle="1" w:styleId="TytuZnak">
    <w:name w:val="Tytuł Znak"/>
    <w:link w:val="Tytu"/>
    <w:qFormat/>
    <w:rsid w:val="00A33E35"/>
    <w:rPr>
      <w:sz w:val="32"/>
      <w:szCs w:val="24"/>
    </w:rPr>
  </w:style>
  <w:style w:type="character" w:customStyle="1" w:styleId="Tekstpodstawowywcity2Znak">
    <w:name w:val="Tekst podstawowy wcięty 2 Znak"/>
    <w:link w:val="Tekstpodstawowywcity2"/>
    <w:qFormat/>
    <w:rsid w:val="00A33E35"/>
    <w:rPr>
      <w:lang w:eastAsia="ar-SA"/>
    </w:rPr>
  </w:style>
  <w:style w:type="character" w:customStyle="1" w:styleId="MapadokumentuZnak">
    <w:name w:val="Mapa dokumentu Znak"/>
    <w:link w:val="Mapadokumentu"/>
    <w:uiPriority w:val="99"/>
    <w:semiHidden/>
    <w:qFormat/>
    <w:rsid w:val="00A33E35"/>
    <w:rPr>
      <w:rFonts w:ascii="Tahoma" w:hAnsi="Tahoma" w:cs="Tahoma"/>
      <w:sz w:val="16"/>
      <w:szCs w:val="16"/>
    </w:rPr>
  </w:style>
  <w:style w:type="character" w:customStyle="1" w:styleId="ZawartotabeliZnak">
    <w:name w:val="Zawartość tabeli Znak"/>
    <w:link w:val="Zawartotabeli"/>
    <w:qFormat/>
    <w:rsid w:val="00836582"/>
    <w:rPr>
      <w:sz w:val="2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259F7"/>
  </w:style>
  <w:style w:type="character" w:customStyle="1" w:styleId="TekstkomentarzaZnak">
    <w:name w:val="Tekst komentarza Znak"/>
    <w:basedOn w:val="Domylnaczcionkaakapitu"/>
    <w:link w:val="Tekstkomentarza"/>
    <w:qFormat/>
    <w:rsid w:val="00836582"/>
  </w:style>
  <w:style w:type="character" w:customStyle="1" w:styleId="czeinternetowe">
    <w:name w:val="Łącze internetowe"/>
    <w:uiPriority w:val="99"/>
    <w:unhideWhenUsed/>
    <w:rsid w:val="00661A6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qFormat/>
    <w:rsid w:val="00661A63"/>
    <w:rPr>
      <w:color w:val="800080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661A63"/>
    <w:rPr>
      <w:rFonts w:ascii="Tahoma" w:hAnsi="Tahoma" w:cs="Tahoma"/>
      <w:sz w:val="16"/>
      <w:szCs w:val="16"/>
    </w:rPr>
  </w:style>
  <w:style w:type="character" w:customStyle="1" w:styleId="head1">
    <w:name w:val="head1"/>
    <w:basedOn w:val="Domylnaczcionkaakapitu"/>
    <w:qFormat/>
    <w:rsid w:val="00707EF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40491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40491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804D15"/>
  </w:style>
  <w:style w:type="character" w:customStyle="1" w:styleId="WW-Tekstpodstawowywcity3Znak">
    <w:name w:val="WW-Tekst podstawowy wci?ty 3 Znak"/>
    <w:basedOn w:val="Domylnaczcionkaakapitu"/>
    <w:qFormat/>
    <w:rsid w:val="001D0C33"/>
    <w:rPr>
      <w:rFonts w:eastAsia="Arial Unicode MS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53265"/>
  </w:style>
  <w:style w:type="character" w:customStyle="1" w:styleId="2TekstZnak">
    <w:name w:val="2_Tekst Znak"/>
    <w:link w:val="2Tekst"/>
    <w:qFormat/>
    <w:rsid w:val="006D1DB4"/>
    <w:rPr>
      <w:rFonts w:ascii="Arial" w:hAnsi="Arial"/>
    </w:rPr>
  </w:style>
  <w:style w:type="character" w:customStyle="1" w:styleId="Nagwek9Znak">
    <w:name w:val="Nagłówek 9 Znak"/>
    <w:basedOn w:val="Domylnaczcionkaakapitu"/>
    <w:link w:val="Nagwek9"/>
    <w:qFormat/>
    <w:rsid w:val="00674F0C"/>
    <w:rPr>
      <w:rFonts w:ascii="Arial" w:hAnsi="Arial"/>
      <w:i/>
      <w:sz w:val="18"/>
      <w:lang w:val="x-none" w:eastAsia="x-none"/>
    </w:rPr>
  </w:style>
  <w:style w:type="character" w:customStyle="1" w:styleId="Nagwek1Znak">
    <w:name w:val="Nagłówek 1 Znak"/>
    <w:link w:val="Nagwek1"/>
    <w:qFormat/>
    <w:rsid w:val="00674F0C"/>
    <w:rPr>
      <w:b/>
      <w:sz w:val="32"/>
    </w:rPr>
  </w:style>
  <w:style w:type="character" w:customStyle="1" w:styleId="Nagwek2Znak">
    <w:name w:val="Nagłówek 2 Znak"/>
    <w:link w:val="Nagwek2"/>
    <w:qFormat/>
    <w:rsid w:val="00674F0C"/>
    <w:rPr>
      <w:b/>
      <w:sz w:val="24"/>
    </w:rPr>
  </w:style>
  <w:style w:type="character" w:customStyle="1" w:styleId="Nagwek3Znak">
    <w:name w:val="Nagłówek 3 Znak"/>
    <w:link w:val="Nagwek3"/>
    <w:uiPriority w:val="9"/>
    <w:qFormat/>
    <w:rsid w:val="00674F0C"/>
    <w:rPr>
      <w:b/>
      <w:sz w:val="24"/>
    </w:rPr>
  </w:style>
  <w:style w:type="character" w:customStyle="1" w:styleId="Nagwek4Znak">
    <w:name w:val="Nagłówek 4 Znak"/>
    <w:link w:val="Nagwek4"/>
    <w:qFormat/>
    <w:rsid w:val="00674F0C"/>
    <w:rPr>
      <w:b/>
      <w:sz w:val="28"/>
    </w:rPr>
  </w:style>
  <w:style w:type="character" w:customStyle="1" w:styleId="Nagwek5Znak">
    <w:name w:val="Nagłówek 5 Znak"/>
    <w:link w:val="Nagwek5"/>
    <w:qFormat/>
    <w:rsid w:val="00674F0C"/>
    <w:rPr>
      <w:sz w:val="28"/>
    </w:rPr>
  </w:style>
  <w:style w:type="character" w:customStyle="1" w:styleId="Nagwek6Znak">
    <w:name w:val="Nagłówek 6 Znak"/>
    <w:link w:val="Nagwek6"/>
    <w:qFormat/>
    <w:rsid w:val="00674F0C"/>
    <w:rPr>
      <w:b/>
      <w:sz w:val="36"/>
    </w:rPr>
  </w:style>
  <w:style w:type="character" w:customStyle="1" w:styleId="Nagwek7Znak">
    <w:name w:val="Nagłówek 7 Znak"/>
    <w:link w:val="Nagwek7"/>
    <w:qFormat/>
    <w:rsid w:val="00674F0C"/>
    <w:rPr>
      <w:b/>
      <w:sz w:val="28"/>
    </w:rPr>
  </w:style>
  <w:style w:type="character" w:customStyle="1" w:styleId="Nagwek8Znak">
    <w:name w:val="Nagłówek 8 Znak"/>
    <w:link w:val="Nagwek8"/>
    <w:qFormat/>
    <w:rsid w:val="00674F0C"/>
    <w:rPr>
      <w:b/>
      <w:sz w:val="36"/>
    </w:rPr>
  </w:style>
  <w:style w:type="character" w:customStyle="1" w:styleId="PlandokumentuZnak">
    <w:name w:val="Plan dokumentu Znak"/>
    <w:uiPriority w:val="99"/>
    <w:semiHidden/>
    <w:qFormat/>
    <w:rsid w:val="00674F0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qFormat/>
    <w:rsid w:val="00674F0C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qFormat/>
    <w:rsid w:val="00674F0C"/>
  </w:style>
  <w:style w:type="character" w:customStyle="1" w:styleId="Wyrnienie">
    <w:name w:val="Wyróżnienie"/>
    <w:uiPriority w:val="20"/>
    <w:qFormat/>
    <w:rsid w:val="00674F0C"/>
    <w:rPr>
      <w:i/>
      <w:i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674F0C"/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674F0C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74F0C"/>
    <w:rPr>
      <w:b/>
      <w:bCs/>
      <w:lang w:val="x-none" w:eastAsia="x-none"/>
    </w:rPr>
  </w:style>
  <w:style w:type="character" w:customStyle="1" w:styleId="TematkomentarzaZnak1">
    <w:name w:val="Temat komentarza Znak1"/>
    <w:basedOn w:val="TekstkomentarzaZnak"/>
    <w:uiPriority w:val="99"/>
    <w:semiHidden/>
    <w:qFormat/>
    <w:rsid w:val="00674F0C"/>
    <w:rPr>
      <w:b/>
      <w:bCs/>
    </w:rPr>
  </w:style>
  <w:style w:type="character" w:customStyle="1" w:styleId="h1">
    <w:name w:val="h1"/>
    <w:qFormat/>
    <w:rsid w:val="00674F0C"/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674F0C"/>
    <w:rPr>
      <w:sz w:val="26"/>
    </w:rPr>
  </w:style>
  <w:style w:type="character" w:styleId="Pogrubienie">
    <w:name w:val="Strong"/>
    <w:uiPriority w:val="22"/>
    <w:qFormat/>
    <w:rsid w:val="00674F0C"/>
    <w:rPr>
      <w:b/>
    </w:rPr>
  </w:style>
  <w:style w:type="character" w:styleId="Tekstzastpczy">
    <w:name w:val="Placeholder Text"/>
    <w:uiPriority w:val="99"/>
    <w:semiHidden/>
    <w:qFormat/>
    <w:rsid w:val="00674F0C"/>
    <w:rPr>
      <w:color w:val="808080"/>
    </w:rPr>
  </w:style>
  <w:style w:type="character" w:customStyle="1" w:styleId="opisZnak1">
    <w:name w:val="opis Znak1"/>
    <w:qFormat/>
    <w:rsid w:val="00674F0C"/>
    <w:rPr>
      <w:rFonts w:ascii="Arial" w:hAnsi="Arial"/>
      <w:lang w:val="x-none" w:eastAsia="x-none"/>
    </w:rPr>
  </w:style>
  <w:style w:type="character" w:customStyle="1" w:styleId="TextbodyChar">
    <w:name w:val="Text body Char"/>
    <w:link w:val="Textbody"/>
    <w:qFormat/>
    <w:rsid w:val="00674F0C"/>
    <w:rPr>
      <w:kern w:val="2"/>
      <w:sz w:val="26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qFormat/>
    <w:rsid w:val="00674F0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rsid w:val="005F0FC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F0FCA"/>
    <w:pPr>
      <w:jc w:val="both"/>
    </w:pPr>
    <w:rPr>
      <w:sz w:val="26"/>
    </w:rPr>
  </w:style>
  <w:style w:type="paragraph" w:styleId="Lista">
    <w:name w:val="List"/>
    <w:basedOn w:val="Normalny"/>
    <w:uiPriority w:val="99"/>
    <w:unhideWhenUsed/>
    <w:rsid w:val="00674F0C"/>
    <w:pPr>
      <w:ind w:left="283" w:hanging="283"/>
      <w:contextualSpacing/>
    </w:pPr>
  </w:style>
  <w:style w:type="paragraph" w:styleId="Legenda">
    <w:name w:val="caption"/>
    <w:basedOn w:val="Normalny"/>
    <w:unhideWhenUsed/>
    <w:qFormat/>
    <w:rsid w:val="00674F0C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Tekstpodstawowy"/>
    <w:link w:val="TekstpodstawowywcityZnak1"/>
    <w:uiPriority w:val="99"/>
    <w:unhideWhenUsed/>
    <w:qFormat/>
    <w:rsid w:val="00674F0C"/>
    <w:pPr>
      <w:ind w:firstLine="360"/>
      <w:jc w:val="left"/>
    </w:pPr>
    <w:rPr>
      <w:sz w:val="20"/>
    </w:rPr>
  </w:style>
  <w:style w:type="paragraph" w:styleId="Stopka">
    <w:name w:val="footer"/>
    <w:basedOn w:val="Normalny"/>
    <w:link w:val="StopkaZnak"/>
    <w:uiPriority w:val="99"/>
    <w:rsid w:val="005F0FCA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A33E35"/>
    <w:pPr>
      <w:suppressAutoHyphens/>
      <w:spacing w:after="120"/>
    </w:pPr>
    <w:rPr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A33E35"/>
    <w:pPr>
      <w:jc w:val="center"/>
    </w:pPr>
    <w:rPr>
      <w:sz w:val="32"/>
      <w:szCs w:val="24"/>
    </w:rPr>
  </w:style>
  <w:style w:type="paragraph" w:customStyle="1" w:styleId="WW-Tekstpodstawowywcity3">
    <w:name w:val="WW-Tekst podstawowy wci?ty 3"/>
    <w:basedOn w:val="Normalny"/>
    <w:qFormat/>
    <w:rsid w:val="00A33E35"/>
    <w:pPr>
      <w:suppressAutoHyphens/>
      <w:spacing w:line="360" w:lineRule="auto"/>
      <w:ind w:left="120" w:firstLine="1"/>
    </w:pPr>
    <w:rPr>
      <w:rFonts w:eastAsia="Arial Unicode MS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A33E35"/>
    <w:pPr>
      <w:suppressAutoHyphens/>
      <w:spacing w:after="120" w:line="480" w:lineRule="auto"/>
      <w:ind w:left="283"/>
    </w:pPr>
    <w:rPr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A33E35"/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Tekstpodstawowy"/>
    <w:link w:val="ZawartotabeliZnak"/>
    <w:qFormat/>
    <w:rsid w:val="007E25ED"/>
    <w:pPr>
      <w:suppressLineNumbers/>
      <w:suppressAutoHyphens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259F7"/>
    <w:pPr>
      <w:spacing w:after="120" w:line="480" w:lineRule="auto"/>
    </w:pPr>
  </w:style>
  <w:style w:type="paragraph" w:styleId="Bezodstpw">
    <w:name w:val="No Spacing"/>
    <w:link w:val="BezodstpwZnak"/>
    <w:uiPriority w:val="1"/>
    <w:qFormat/>
    <w:rsid w:val="00F259F7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qFormat/>
    <w:rsid w:val="006B554B"/>
    <w:pPr>
      <w:spacing w:beforeAutospacing="1" w:after="119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qFormat/>
    <w:rsid w:val="00836582"/>
  </w:style>
  <w:style w:type="paragraph" w:customStyle="1" w:styleId="WW-Tekstpodstawowy2">
    <w:name w:val="WW-Tekst podstawowy 2"/>
    <w:basedOn w:val="Normalny"/>
    <w:qFormat/>
    <w:rsid w:val="008E5454"/>
    <w:pPr>
      <w:suppressAutoHyphens/>
      <w:jc w:val="center"/>
    </w:pPr>
    <w:rPr>
      <w:sz w:val="3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E0790"/>
    <w:pPr>
      <w:ind w:left="720"/>
      <w:contextualSpacing/>
    </w:pPr>
  </w:style>
  <w:style w:type="paragraph" w:customStyle="1" w:styleId="font5">
    <w:name w:val="font5"/>
    <w:basedOn w:val="Normalny"/>
    <w:qFormat/>
    <w:rsid w:val="00661A63"/>
    <w:pPr>
      <w:spacing w:beforeAutospacing="1" w:afterAutospacing="1"/>
    </w:pPr>
    <w:rPr>
      <w:b/>
      <w:bCs/>
      <w:sz w:val="24"/>
      <w:szCs w:val="24"/>
    </w:rPr>
  </w:style>
  <w:style w:type="paragraph" w:customStyle="1" w:styleId="xl65">
    <w:name w:val="xl65"/>
    <w:basedOn w:val="Normalny"/>
    <w:qFormat/>
    <w:rsid w:val="00661A63"/>
    <w:pPr>
      <w:spacing w:beforeAutospacing="1" w:afterAutospacing="1"/>
    </w:pPr>
    <w:rPr>
      <w:sz w:val="24"/>
      <w:szCs w:val="24"/>
    </w:rPr>
  </w:style>
  <w:style w:type="paragraph" w:customStyle="1" w:styleId="xl66">
    <w:name w:val="xl66"/>
    <w:basedOn w:val="Normalny"/>
    <w:qFormat/>
    <w:rsid w:val="00661A63"/>
    <w:pPr>
      <w:spacing w:beforeAutospacing="1" w:afterAutospacing="1"/>
    </w:pPr>
  </w:style>
  <w:style w:type="paragraph" w:customStyle="1" w:styleId="xl67">
    <w:name w:val="xl67"/>
    <w:basedOn w:val="Normalny"/>
    <w:qFormat/>
    <w:rsid w:val="00661A63"/>
    <w:pPr>
      <w:spacing w:beforeAutospacing="1" w:afterAutospacing="1"/>
      <w:textAlignment w:val="center"/>
    </w:pPr>
    <w:rPr>
      <w:i/>
      <w:iCs/>
    </w:rPr>
  </w:style>
  <w:style w:type="paragraph" w:customStyle="1" w:styleId="xl68">
    <w:name w:val="xl68"/>
    <w:basedOn w:val="Normalny"/>
    <w:qFormat/>
    <w:rsid w:val="00661A63"/>
    <w:pPr>
      <w:spacing w:beforeAutospacing="1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qFormat/>
    <w:rsid w:val="00661A63"/>
    <w:pPr>
      <w:spacing w:beforeAutospacing="1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qFormat/>
    <w:rsid w:val="00661A63"/>
    <w:pPr>
      <w:spacing w:beforeAutospacing="1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qFormat/>
    <w:rsid w:val="00661A63"/>
    <w:pPr>
      <w:spacing w:beforeAutospacing="1" w:afterAutospacing="1"/>
      <w:jc w:val="center"/>
      <w:textAlignment w:val="center"/>
    </w:pPr>
  </w:style>
  <w:style w:type="paragraph" w:customStyle="1" w:styleId="xl72">
    <w:name w:val="xl72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Normalny"/>
    <w:qFormat/>
    <w:rsid w:val="00661A6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76">
    <w:name w:val="xl76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Normalny"/>
    <w:qFormat/>
    <w:rsid w:val="00661A63"/>
    <w:pPr>
      <w:spacing w:beforeAutospacing="1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79">
    <w:name w:val="xl79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0">
    <w:name w:val="xl80"/>
    <w:basedOn w:val="Normalny"/>
    <w:qFormat/>
    <w:rsid w:val="00661A6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2">
    <w:name w:val="xl82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6">
    <w:name w:val="xl86"/>
    <w:basedOn w:val="Normalny"/>
    <w:qFormat/>
    <w:rsid w:val="00661A6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Normalny"/>
    <w:qFormat/>
    <w:rsid w:val="00661A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8">
    <w:name w:val="xl88"/>
    <w:basedOn w:val="Normalny"/>
    <w:qFormat/>
    <w:rsid w:val="00661A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89">
    <w:name w:val="xl89"/>
    <w:basedOn w:val="Normalny"/>
    <w:qFormat/>
    <w:rsid w:val="00661A6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90">
    <w:name w:val="xl90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91">
    <w:name w:val="xl91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92">
    <w:name w:val="xl92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93">
    <w:name w:val="xl93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customStyle="1" w:styleId="xl94">
    <w:name w:val="xl94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Normalny"/>
    <w:qFormat/>
    <w:rsid w:val="00661A6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0">
    <w:name w:val="xl100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3">
    <w:name w:val="xl103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Normalny"/>
    <w:qFormat/>
    <w:rsid w:val="00661A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5">
    <w:name w:val="xl105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6">
    <w:name w:val="xl106"/>
    <w:basedOn w:val="Normalny"/>
    <w:qFormat/>
    <w:rsid w:val="00661A6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Normalny"/>
    <w:qFormat/>
    <w:rsid w:val="00661A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Normalny"/>
    <w:qFormat/>
    <w:rsid w:val="00661A6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09">
    <w:name w:val="xl109"/>
    <w:basedOn w:val="Normalny"/>
    <w:qFormat/>
    <w:rsid w:val="00661A63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11">
    <w:name w:val="xl111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12">
    <w:name w:val="xl112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Normalny"/>
    <w:qFormat/>
    <w:rsid w:val="00661A6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Normalny"/>
    <w:qFormat/>
    <w:rsid w:val="00661A6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Normalny"/>
    <w:qFormat/>
    <w:rsid w:val="00661A6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Normalny"/>
    <w:qFormat/>
    <w:rsid w:val="00661A63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Normalny"/>
    <w:qFormat/>
    <w:rsid w:val="00661A6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Normalny"/>
    <w:qFormat/>
    <w:rsid w:val="00661A63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61A63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491"/>
  </w:style>
  <w:style w:type="paragraph" w:customStyle="1" w:styleId="ZnakZnakZnak1ZnakZnakZnak">
    <w:name w:val="Znak Znak Znak1 Znak Znak Znak"/>
    <w:basedOn w:val="Normalny"/>
    <w:qFormat/>
    <w:rsid w:val="00A43429"/>
    <w:rPr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BF1FC1"/>
    <w:pPr>
      <w:keepLines/>
      <w:spacing w:before="240" w:line="259" w:lineRule="auto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Spistreci1">
    <w:name w:val="toc 1"/>
    <w:basedOn w:val="Normalny"/>
    <w:autoRedefine/>
    <w:uiPriority w:val="39"/>
    <w:unhideWhenUsed/>
    <w:rsid w:val="00BF1FC1"/>
    <w:pPr>
      <w:spacing w:after="100"/>
    </w:pPr>
  </w:style>
  <w:style w:type="paragraph" w:styleId="Spistreci2">
    <w:name w:val="toc 2"/>
    <w:basedOn w:val="Normalny"/>
    <w:autoRedefine/>
    <w:uiPriority w:val="39"/>
    <w:unhideWhenUsed/>
    <w:rsid w:val="00BF1FC1"/>
    <w:pPr>
      <w:spacing w:after="100"/>
      <w:ind w:left="200"/>
    </w:pPr>
  </w:style>
  <w:style w:type="paragraph" w:styleId="Spistreci3">
    <w:name w:val="toc 3"/>
    <w:basedOn w:val="Normalny"/>
    <w:autoRedefine/>
    <w:uiPriority w:val="39"/>
    <w:unhideWhenUsed/>
    <w:rsid w:val="00BF1FC1"/>
    <w:pPr>
      <w:spacing w:after="100"/>
      <w:ind w:left="400"/>
    </w:pPr>
  </w:style>
  <w:style w:type="paragraph" w:customStyle="1" w:styleId="2Tekst">
    <w:name w:val="2_Tekst"/>
    <w:basedOn w:val="Normalny"/>
    <w:link w:val="2TekstZnak"/>
    <w:qFormat/>
    <w:rsid w:val="006D1DB4"/>
    <w:pPr>
      <w:spacing w:before="60" w:after="60"/>
      <w:ind w:left="567" w:firstLine="284"/>
      <w:jc w:val="both"/>
    </w:pPr>
    <w:rPr>
      <w:rFonts w:ascii="Arial" w:hAnsi="Arial"/>
    </w:rPr>
  </w:style>
  <w:style w:type="paragraph" w:styleId="Spistreci4">
    <w:name w:val="toc 4"/>
    <w:basedOn w:val="Normalny"/>
    <w:autoRedefine/>
    <w:uiPriority w:val="39"/>
    <w:unhideWhenUsed/>
    <w:rsid w:val="00674F0C"/>
    <w:pPr>
      <w:spacing w:line="360" w:lineRule="auto"/>
      <w:ind w:left="601"/>
    </w:pPr>
    <w:rPr>
      <w:sz w:val="22"/>
    </w:rPr>
  </w:style>
  <w:style w:type="paragraph" w:styleId="Spistreci6">
    <w:name w:val="toc 6"/>
    <w:basedOn w:val="Normalny"/>
    <w:autoRedefine/>
    <w:uiPriority w:val="39"/>
    <w:unhideWhenUsed/>
    <w:rsid w:val="00674F0C"/>
    <w:pPr>
      <w:ind w:left="1000"/>
    </w:pPr>
  </w:style>
  <w:style w:type="paragraph" w:customStyle="1" w:styleId="Tekstpodstawowy21">
    <w:name w:val="Tekst podstawowy 21"/>
    <w:basedOn w:val="Normalny"/>
    <w:qFormat/>
    <w:rsid w:val="00674F0C"/>
    <w:pPr>
      <w:spacing w:line="360" w:lineRule="auto"/>
      <w:jc w:val="both"/>
    </w:pPr>
    <w:rPr>
      <w:sz w:val="24"/>
      <w:szCs w:val="24"/>
      <w:lang w:eastAsia="ar-SA"/>
    </w:rPr>
  </w:style>
  <w:style w:type="paragraph" w:customStyle="1" w:styleId="Standard">
    <w:name w:val="Standard"/>
    <w:qFormat/>
    <w:rsid w:val="00674F0C"/>
    <w:pPr>
      <w:suppressAutoHyphens/>
      <w:textAlignment w:val="baseline"/>
    </w:pPr>
    <w:rPr>
      <w:kern w:val="2"/>
      <w:sz w:val="24"/>
      <w:szCs w:val="24"/>
      <w:lang w:eastAsia="ar-SA"/>
    </w:rPr>
  </w:style>
  <w:style w:type="paragraph" w:customStyle="1" w:styleId="Tekstpodstawowy1">
    <w:name w:val="Tekst podstawowy1"/>
    <w:basedOn w:val="Normalny"/>
    <w:qFormat/>
    <w:rsid w:val="00674F0C"/>
    <w:pPr>
      <w:widowControl w:val="0"/>
      <w:suppressAutoHyphens/>
      <w:spacing w:before="72" w:after="72"/>
    </w:pPr>
    <w:rPr>
      <w:rFonts w:eastAsia="Lucida Sans Unicode"/>
      <w:color w:val="000000"/>
      <w:sz w:val="24"/>
      <w:szCs w:val="24"/>
      <w:lang w:eastAsia="ar-SA"/>
    </w:rPr>
  </w:style>
  <w:style w:type="paragraph" w:customStyle="1" w:styleId="StylWyjustowany">
    <w:name w:val="Styl Wyjustowany"/>
    <w:basedOn w:val="Normalny"/>
    <w:qFormat/>
    <w:rsid w:val="00674F0C"/>
    <w:pPr>
      <w:tabs>
        <w:tab w:val="left" w:pos="340"/>
        <w:tab w:val="left" w:pos="680"/>
        <w:tab w:val="left" w:pos="1021"/>
      </w:tabs>
      <w:jc w:val="both"/>
    </w:pPr>
    <w:rPr>
      <w:sz w:val="22"/>
    </w:rPr>
  </w:style>
  <w:style w:type="paragraph" w:styleId="Lista-kontynuacja3">
    <w:name w:val="List Continue 3"/>
    <w:basedOn w:val="Normalny"/>
    <w:semiHidden/>
    <w:qFormat/>
    <w:rsid w:val="00674F0C"/>
    <w:pPr>
      <w:tabs>
        <w:tab w:val="left" w:pos="340"/>
        <w:tab w:val="left" w:pos="680"/>
        <w:tab w:val="left" w:pos="1021"/>
      </w:tabs>
      <w:spacing w:after="120"/>
      <w:ind w:left="849"/>
    </w:pPr>
    <w:rPr>
      <w:sz w:val="24"/>
      <w:szCs w:val="24"/>
    </w:rPr>
  </w:style>
  <w:style w:type="paragraph" w:customStyle="1" w:styleId="NormalnyPierwszywiersz05cm">
    <w:name w:val="Normalny + Pierwszy wiersz:  0.5 cm"/>
    <w:basedOn w:val="Normalny"/>
    <w:qFormat/>
    <w:rsid w:val="00674F0C"/>
    <w:pPr>
      <w:widowControl w:val="0"/>
      <w:tabs>
        <w:tab w:val="left" w:pos="340"/>
        <w:tab w:val="left" w:pos="680"/>
        <w:tab w:val="left" w:pos="1021"/>
      </w:tabs>
      <w:spacing w:after="20"/>
      <w:ind w:firstLine="284"/>
      <w:jc w:val="both"/>
    </w:pPr>
  </w:style>
  <w:style w:type="paragraph" w:styleId="Tekstpodstawowywcity3">
    <w:name w:val="Body Text Indent 3"/>
    <w:basedOn w:val="Normalny"/>
    <w:link w:val="Tekstpodstawowywcity3Znak"/>
    <w:semiHidden/>
    <w:qFormat/>
    <w:rsid w:val="00674F0C"/>
    <w:pPr>
      <w:tabs>
        <w:tab w:val="left" w:pos="340"/>
        <w:tab w:val="left" w:pos="680"/>
        <w:tab w:val="left" w:pos="1021"/>
      </w:tabs>
      <w:ind w:left="567" w:firstLine="333"/>
      <w:jc w:val="both"/>
    </w:pPr>
  </w:style>
  <w:style w:type="paragraph" w:styleId="Spistreci5">
    <w:name w:val="toc 5"/>
    <w:basedOn w:val="Normalny"/>
    <w:autoRedefine/>
    <w:uiPriority w:val="39"/>
    <w:unhideWhenUsed/>
    <w:rsid w:val="00674F0C"/>
    <w:pPr>
      <w:tabs>
        <w:tab w:val="left" w:pos="340"/>
        <w:tab w:val="left" w:pos="680"/>
        <w:tab w:val="left" w:pos="1021"/>
      </w:tabs>
      <w:ind w:left="8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autoRedefine/>
    <w:uiPriority w:val="39"/>
    <w:unhideWhenUsed/>
    <w:rsid w:val="00674F0C"/>
    <w:pPr>
      <w:tabs>
        <w:tab w:val="left" w:pos="340"/>
        <w:tab w:val="left" w:pos="680"/>
        <w:tab w:val="left" w:pos="1021"/>
      </w:tabs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autoRedefine/>
    <w:uiPriority w:val="39"/>
    <w:unhideWhenUsed/>
    <w:rsid w:val="00674F0C"/>
    <w:pPr>
      <w:tabs>
        <w:tab w:val="left" w:pos="340"/>
        <w:tab w:val="left" w:pos="680"/>
        <w:tab w:val="left" w:pos="1021"/>
      </w:tabs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autoRedefine/>
    <w:uiPriority w:val="39"/>
    <w:unhideWhenUsed/>
    <w:rsid w:val="00674F0C"/>
    <w:pPr>
      <w:tabs>
        <w:tab w:val="left" w:pos="340"/>
        <w:tab w:val="left" w:pos="680"/>
        <w:tab w:val="left" w:pos="1021"/>
      </w:tabs>
      <w:ind w:left="1600"/>
    </w:pPr>
    <w:rPr>
      <w:rFonts w:ascii="Calibri" w:hAnsi="Calibri"/>
      <w:sz w:val="18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74F0C"/>
    <w:pPr>
      <w:tabs>
        <w:tab w:val="left" w:pos="340"/>
        <w:tab w:val="left" w:pos="680"/>
        <w:tab w:val="left" w:pos="1021"/>
      </w:tabs>
    </w:pPr>
    <w:rPr>
      <w:b/>
      <w:bCs/>
      <w:lang w:val="x-none" w:eastAsia="x-none"/>
    </w:rPr>
  </w:style>
  <w:style w:type="paragraph" w:styleId="Listapunktowana3">
    <w:name w:val="List Bullet 3"/>
    <w:basedOn w:val="Normalny"/>
    <w:uiPriority w:val="99"/>
    <w:unhideWhenUsed/>
    <w:rsid w:val="00674F0C"/>
    <w:pPr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rsid w:val="00674F0C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qFormat/>
    <w:rsid w:val="00674F0C"/>
    <w:pPr>
      <w:contextualSpacing/>
    </w:pPr>
  </w:style>
  <w:style w:type="paragraph" w:customStyle="1" w:styleId="StylNagwek3NiePogrubienie">
    <w:name w:val="Styl Nagłówek 3 + Nie Pogrubienie"/>
    <w:basedOn w:val="Nagwek3"/>
    <w:qFormat/>
    <w:rsid w:val="00674F0C"/>
    <w:pPr>
      <w:ind w:left="0"/>
    </w:pPr>
  </w:style>
  <w:style w:type="paragraph" w:customStyle="1" w:styleId="xl64">
    <w:name w:val="xl64"/>
    <w:basedOn w:val="Normalny"/>
    <w:qFormat/>
    <w:rsid w:val="00674F0C"/>
    <w:pP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Normalny"/>
    <w:qFormat/>
    <w:rsid w:val="00674F0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2">
    <w:name w:val="xl122"/>
    <w:basedOn w:val="Normalny"/>
    <w:qFormat/>
    <w:rsid w:val="00674F0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3">
    <w:name w:val="xl123"/>
    <w:basedOn w:val="Normalny"/>
    <w:qFormat/>
    <w:rsid w:val="00674F0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4">
    <w:name w:val="xl124"/>
    <w:basedOn w:val="Normalny"/>
    <w:qFormat/>
    <w:rsid w:val="00674F0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5">
    <w:name w:val="xl125"/>
    <w:basedOn w:val="Normalny"/>
    <w:qFormat/>
    <w:rsid w:val="00674F0C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6">
    <w:name w:val="xl126"/>
    <w:basedOn w:val="Normalny"/>
    <w:qFormat/>
    <w:rsid w:val="00674F0C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7">
    <w:name w:val="xl127"/>
    <w:basedOn w:val="Normalny"/>
    <w:qFormat/>
    <w:rsid w:val="00674F0C"/>
    <w:pPr>
      <w:pBdr>
        <w:top w:val="single" w:sz="4" w:space="0" w:color="000000"/>
        <w:right w:val="single" w:sz="8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8">
    <w:name w:val="xl128"/>
    <w:basedOn w:val="Normalny"/>
    <w:qFormat/>
    <w:rsid w:val="00674F0C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29">
    <w:name w:val="xl129"/>
    <w:basedOn w:val="Normalny"/>
    <w:qFormat/>
    <w:rsid w:val="00674F0C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30">
    <w:name w:val="xl130"/>
    <w:basedOn w:val="Normalny"/>
    <w:qFormat/>
    <w:rsid w:val="00674F0C"/>
    <w:pP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31">
    <w:name w:val="xl131"/>
    <w:basedOn w:val="Normalny"/>
    <w:qFormat/>
    <w:rsid w:val="00674F0C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32">
    <w:name w:val="xl132"/>
    <w:basedOn w:val="Normalny"/>
    <w:qFormat/>
    <w:rsid w:val="00674F0C"/>
    <w:pPr>
      <w:pBdr>
        <w:left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33">
    <w:name w:val="xl133"/>
    <w:basedOn w:val="Normalny"/>
    <w:qFormat/>
    <w:rsid w:val="00674F0C"/>
    <w:pPr>
      <w:pBdr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34">
    <w:name w:val="xl134"/>
    <w:basedOn w:val="Normalny"/>
    <w:qFormat/>
    <w:rsid w:val="00674F0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Normalny"/>
    <w:qFormat/>
    <w:rsid w:val="00674F0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Normalny"/>
    <w:qFormat/>
    <w:rsid w:val="00674F0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Normalny"/>
    <w:qFormat/>
    <w:rsid w:val="00674F0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Normalny"/>
    <w:qFormat/>
    <w:rsid w:val="00674F0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Normalny"/>
    <w:qFormat/>
    <w:rsid w:val="00674F0C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Normalny"/>
    <w:qFormat/>
    <w:rsid w:val="00674F0C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1">
    <w:name w:val="xl141"/>
    <w:basedOn w:val="Normalny"/>
    <w:qFormat/>
    <w:rsid w:val="00674F0C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Textbody">
    <w:name w:val="Text body"/>
    <w:basedOn w:val="Standard"/>
    <w:link w:val="TextbodyChar"/>
    <w:qFormat/>
    <w:rsid w:val="00674F0C"/>
    <w:pPr>
      <w:jc w:val="both"/>
    </w:pPr>
    <w:rPr>
      <w:sz w:val="26"/>
      <w:lang w:val="x-none"/>
    </w:rPr>
  </w:style>
  <w:style w:type="paragraph" w:customStyle="1" w:styleId="Plandokumentu1">
    <w:name w:val="Plan dokumentu1"/>
    <w:basedOn w:val="Normalny"/>
    <w:uiPriority w:val="99"/>
    <w:semiHidden/>
    <w:unhideWhenUsed/>
    <w:qFormat/>
    <w:rsid w:val="00674F0C"/>
    <w:rPr>
      <w:rFonts w:ascii="Tahoma" w:hAnsi="Tahoma"/>
      <w:sz w:val="16"/>
      <w:szCs w:val="16"/>
    </w:rPr>
  </w:style>
  <w:style w:type="paragraph" w:customStyle="1" w:styleId="msonormal0">
    <w:name w:val="msonormal"/>
    <w:basedOn w:val="Normalny"/>
    <w:qFormat/>
    <w:rsid w:val="00674F0C"/>
    <w:pPr>
      <w:spacing w:beforeAutospacing="1" w:afterAutospacing="1"/>
    </w:pPr>
    <w:rPr>
      <w:sz w:val="24"/>
      <w:szCs w:val="24"/>
    </w:rPr>
  </w:style>
  <w:style w:type="paragraph" w:customStyle="1" w:styleId="xl142">
    <w:name w:val="xl142"/>
    <w:basedOn w:val="Normalny"/>
    <w:qFormat/>
    <w:rsid w:val="00674F0C"/>
    <w:pPr>
      <w:pBdr>
        <w:top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3">
    <w:name w:val="xl143"/>
    <w:basedOn w:val="Normalny"/>
    <w:qFormat/>
    <w:rsid w:val="00674F0C"/>
    <w:pPr>
      <w:pBdr>
        <w:top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Normalny"/>
    <w:qFormat/>
    <w:rsid w:val="00674F0C"/>
    <w:pPr>
      <w:pBdr>
        <w:left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5">
    <w:name w:val="xl145"/>
    <w:basedOn w:val="Normalny"/>
    <w:qFormat/>
    <w:rsid w:val="00674F0C"/>
    <w:pPr>
      <w:pBdr>
        <w:bottom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Normalny"/>
    <w:qFormat/>
    <w:rsid w:val="00674F0C"/>
    <w:pPr>
      <w:pBdr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Normalny"/>
    <w:qFormat/>
    <w:rsid w:val="00674F0C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Normalny"/>
    <w:qFormat/>
    <w:rsid w:val="00674F0C"/>
    <w:pPr>
      <w:pBdr>
        <w:top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49">
    <w:name w:val="xl149"/>
    <w:basedOn w:val="Normalny"/>
    <w:qFormat/>
    <w:rsid w:val="00674F0C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50">
    <w:name w:val="xl150"/>
    <w:basedOn w:val="Normalny"/>
    <w:qFormat/>
    <w:rsid w:val="00674F0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51">
    <w:name w:val="xl151"/>
    <w:basedOn w:val="Normalny"/>
    <w:qFormat/>
    <w:rsid w:val="00674F0C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xl152">
    <w:name w:val="xl152"/>
    <w:basedOn w:val="Normalny"/>
    <w:qFormat/>
    <w:rsid w:val="00674F0C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</w:rPr>
  </w:style>
  <w:style w:type="paragraph" w:customStyle="1" w:styleId="Rozdzia-">
    <w:name w:val="Rozdział-"/>
    <w:basedOn w:val="Normalny"/>
    <w:qFormat/>
    <w:rsid w:val="00674F0C"/>
    <w:pPr>
      <w:widowControl w:val="0"/>
      <w:spacing w:line="360" w:lineRule="auto"/>
      <w:ind w:right="170"/>
      <w:jc w:val="both"/>
      <w:outlineLvl w:val="1"/>
    </w:pPr>
    <w:rPr>
      <w:rFonts w:ascii="Arial" w:hAnsi="Arial"/>
      <w:b/>
    </w:rPr>
  </w:style>
  <w:style w:type="paragraph" w:customStyle="1" w:styleId="opis">
    <w:name w:val="opis"/>
    <w:basedOn w:val="Normalny"/>
    <w:qFormat/>
    <w:rsid w:val="00674F0C"/>
    <w:pPr>
      <w:widowControl w:val="0"/>
      <w:spacing w:line="360" w:lineRule="auto"/>
      <w:ind w:left="170" w:right="170"/>
      <w:jc w:val="both"/>
    </w:pPr>
    <w:rPr>
      <w:rFonts w:ascii="Arial" w:hAnsi="Arial"/>
      <w:lang w:val="x-none" w:eastAsia="x-none"/>
    </w:rPr>
  </w:style>
  <w:style w:type="paragraph" w:customStyle="1" w:styleId="opis1">
    <w:name w:val="opis_1"/>
    <w:basedOn w:val="opis"/>
    <w:qFormat/>
    <w:rsid w:val="00674F0C"/>
    <w:pPr>
      <w:ind w:left="1021" w:right="284"/>
    </w:pPr>
  </w:style>
  <w:style w:type="table" w:styleId="Tabela-Siatka">
    <w:name w:val="Table Grid"/>
    <w:basedOn w:val="Standardowy"/>
    <w:uiPriority w:val="59"/>
    <w:rsid w:val="00782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englishnospace">
    <w:name w:val="Para_english_nospace"/>
    <w:basedOn w:val="Normalny"/>
    <w:rsid w:val="001C7196"/>
    <w:pPr>
      <w:suppressAutoHyphens/>
      <w:spacing w:line="276" w:lineRule="auto"/>
      <w:ind w:left="1134"/>
      <w:jc w:val="both"/>
    </w:pPr>
    <w:rPr>
      <w:rFonts w:ascii="Arial" w:hAnsi="Arial" w:cs="Arial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2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5E620-8880-4D43-AD7C-3DAEFE0F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Karo</Company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XX</dc:creator>
  <dc:description/>
  <cp:lastModifiedBy>Maksimczuk Michał</cp:lastModifiedBy>
  <cp:revision>2</cp:revision>
  <cp:lastPrinted>2021-06-02T11:49:00Z</cp:lastPrinted>
  <dcterms:created xsi:type="dcterms:W3CDTF">2021-06-02T12:26:00Z</dcterms:created>
  <dcterms:modified xsi:type="dcterms:W3CDTF">2021-06-02T12:26:00Z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Karo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